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61E1F" w14:textId="4BAADA2D" w:rsidR="00FF432F" w:rsidRPr="001107E9" w:rsidRDefault="001107E9" w:rsidP="00FF432F">
      <w:pPr>
        <w:rPr>
          <w:b/>
          <w:bCs/>
          <w:sz w:val="28"/>
          <w:szCs w:val="32"/>
        </w:rPr>
      </w:pPr>
      <w:r w:rsidRPr="001107E9">
        <w:rPr>
          <w:b/>
          <w:bCs/>
          <w:sz w:val="28"/>
          <w:szCs w:val="32"/>
        </w:rPr>
        <w:t>Bekendtgørelse om DANAK’s opgaver vedrørende notificerede organer, der fører 3. partskontrol med byggevarer</w:t>
      </w:r>
      <w:r w:rsidR="002D488C">
        <w:rPr>
          <w:b/>
          <w:bCs/>
          <w:sz w:val="28"/>
          <w:szCs w:val="32"/>
        </w:rPr>
        <w:t>,</w:t>
      </w:r>
      <w:r w:rsidRPr="001107E9">
        <w:rPr>
          <w:b/>
          <w:bCs/>
          <w:sz w:val="28"/>
          <w:szCs w:val="32"/>
        </w:rPr>
        <w:t xml:space="preserve"> og om tekniske vurderingsorganer</w:t>
      </w:r>
    </w:p>
    <w:p w14:paraId="52FC99C3" w14:textId="77777777" w:rsidR="00FF432F" w:rsidRDefault="00FF432F" w:rsidP="00FF432F">
      <w:pPr>
        <w:rPr>
          <w:ins w:id="0" w:author="Johan Vestergaard Paulsen" w:date="2025-04-14T12:23:00Z"/>
        </w:rPr>
      </w:pPr>
    </w:p>
    <w:tbl>
      <w:tblPr>
        <w:tblStyle w:val="Tabel-Gitter"/>
        <w:tblW w:w="20124" w:type="dxa"/>
        <w:tblLook w:val="04A0" w:firstRow="1" w:lastRow="0" w:firstColumn="1" w:lastColumn="0" w:noHBand="0" w:noVBand="1"/>
      </w:tblPr>
      <w:tblGrid>
        <w:gridCol w:w="4248"/>
        <w:gridCol w:w="6379"/>
        <w:gridCol w:w="9497"/>
      </w:tblGrid>
      <w:tr w:rsidR="0022261A" w:rsidRPr="0022261A" w14:paraId="2D3DA938" w14:textId="77777777" w:rsidTr="007B2BA8">
        <w:tc>
          <w:tcPr>
            <w:tcW w:w="4248" w:type="dxa"/>
          </w:tcPr>
          <w:p w14:paraId="25A4A976" w14:textId="51707718" w:rsidR="001107E9" w:rsidRPr="001107E9" w:rsidRDefault="001107E9" w:rsidP="00BD007E">
            <w:pPr>
              <w:rPr>
                <w:b/>
                <w:bCs/>
                <w:szCs w:val="20"/>
              </w:rPr>
            </w:pPr>
            <w:r w:rsidRPr="001107E9">
              <w:rPr>
                <w:b/>
                <w:bCs/>
                <w:szCs w:val="20"/>
              </w:rPr>
              <w:t>Kolonne 1</w:t>
            </w:r>
          </w:p>
          <w:p w14:paraId="355CBB76" w14:textId="77777777" w:rsidR="001107E9" w:rsidRPr="001107E9" w:rsidRDefault="001107E9" w:rsidP="00BD007E">
            <w:pPr>
              <w:rPr>
                <w:b/>
                <w:bCs/>
                <w:szCs w:val="20"/>
              </w:rPr>
            </w:pPr>
          </w:p>
          <w:p w14:paraId="106EDB8B" w14:textId="7E23F26F" w:rsidR="0022261A" w:rsidRPr="001107E9" w:rsidRDefault="001107E9" w:rsidP="00BD007E">
            <w:pPr>
              <w:rPr>
                <w:b/>
                <w:bCs/>
                <w:szCs w:val="20"/>
              </w:rPr>
            </w:pPr>
            <w:r w:rsidRPr="001107E9">
              <w:rPr>
                <w:b/>
                <w:bCs/>
                <w:szCs w:val="20"/>
              </w:rPr>
              <w:t>Revision af nuværende b</w:t>
            </w:r>
            <w:r w:rsidR="0022261A" w:rsidRPr="001107E9">
              <w:rPr>
                <w:b/>
                <w:bCs/>
                <w:szCs w:val="20"/>
              </w:rPr>
              <w:t>ekendtgørelsestekst</w:t>
            </w:r>
          </w:p>
          <w:p w14:paraId="72829F2B" w14:textId="77777777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7C27708C" w14:textId="259ABF24" w:rsidR="001107E9" w:rsidRPr="001107E9" w:rsidRDefault="001107E9" w:rsidP="00FF432F">
            <w:pPr>
              <w:rPr>
                <w:b/>
                <w:bCs/>
                <w:szCs w:val="20"/>
              </w:rPr>
            </w:pPr>
            <w:r w:rsidRPr="001107E9">
              <w:rPr>
                <w:b/>
                <w:bCs/>
                <w:szCs w:val="20"/>
              </w:rPr>
              <w:t>Kolonne 2</w:t>
            </w:r>
          </w:p>
          <w:p w14:paraId="281A101D" w14:textId="77777777" w:rsidR="001107E9" w:rsidRPr="001107E9" w:rsidRDefault="001107E9" w:rsidP="00FF432F">
            <w:pPr>
              <w:rPr>
                <w:b/>
                <w:bCs/>
                <w:szCs w:val="20"/>
              </w:rPr>
            </w:pPr>
          </w:p>
          <w:p w14:paraId="1DDC1A5A" w14:textId="0C85621E" w:rsidR="0022261A" w:rsidRPr="0022261A" w:rsidRDefault="00891D1C" w:rsidP="00FF432F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Uddybende beskrivelse af bekendtgørelsesændringer</w:t>
            </w:r>
          </w:p>
        </w:tc>
        <w:tc>
          <w:tcPr>
            <w:tcW w:w="9497" w:type="dxa"/>
          </w:tcPr>
          <w:p w14:paraId="6B84D1AE" w14:textId="7F3BAFB4" w:rsidR="001107E9" w:rsidRPr="001107E9" w:rsidRDefault="001107E9" w:rsidP="00FF432F">
            <w:pPr>
              <w:rPr>
                <w:b/>
                <w:bCs/>
                <w:szCs w:val="20"/>
              </w:rPr>
            </w:pPr>
            <w:r w:rsidRPr="001107E9">
              <w:rPr>
                <w:b/>
                <w:bCs/>
                <w:szCs w:val="20"/>
              </w:rPr>
              <w:t>Kolonne 3</w:t>
            </w:r>
          </w:p>
          <w:p w14:paraId="2BBBCB04" w14:textId="77777777" w:rsidR="001107E9" w:rsidRPr="001107E9" w:rsidRDefault="001107E9" w:rsidP="00FF432F">
            <w:pPr>
              <w:rPr>
                <w:b/>
                <w:bCs/>
                <w:szCs w:val="20"/>
              </w:rPr>
            </w:pPr>
          </w:p>
          <w:p w14:paraId="1FEB9EF4" w14:textId="22462DAD" w:rsidR="0022261A" w:rsidRPr="0022261A" w:rsidRDefault="00DB2C4A" w:rsidP="00FF432F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Bemærkninger til høringen</w:t>
            </w:r>
          </w:p>
        </w:tc>
      </w:tr>
      <w:tr w:rsidR="0022261A" w:rsidRPr="0022261A" w14:paraId="28DC8359" w14:textId="77777777" w:rsidTr="007B2BA8">
        <w:trPr>
          <w:trHeight w:val="2268"/>
        </w:trPr>
        <w:tc>
          <w:tcPr>
            <w:tcW w:w="4248" w:type="dxa"/>
          </w:tcPr>
          <w:p w14:paraId="4C4ABBF4" w14:textId="6BC74275" w:rsidR="0022261A" w:rsidRPr="0022261A" w:rsidRDefault="0022261A" w:rsidP="00487FE6">
            <w:pPr>
              <w:rPr>
                <w:szCs w:val="20"/>
              </w:rPr>
            </w:pPr>
            <w:r w:rsidRPr="0022261A">
              <w:rPr>
                <w:szCs w:val="20"/>
              </w:rPr>
              <w:t>Bekendtgørelse om DANAK´s opgaver vedrørende notificerede organer, der fører 3. partskontrol med byggevarer</w:t>
            </w:r>
            <w:ins w:id="1" w:author="Johan Vestergaard Paulsen" w:date="2025-04-15T11:33:00Z">
              <w:r w:rsidRPr="0022261A">
                <w:rPr>
                  <w:szCs w:val="20"/>
                </w:rPr>
                <w:t>,</w:t>
              </w:r>
            </w:ins>
            <w:r w:rsidRPr="0022261A">
              <w:rPr>
                <w:szCs w:val="20"/>
              </w:rPr>
              <w:t xml:space="preserve"> og </w:t>
            </w:r>
            <w:ins w:id="2" w:author="Johan Vestergaard Paulsen" w:date="2025-04-15T11:33:00Z">
              <w:r w:rsidRPr="0022261A">
                <w:rPr>
                  <w:szCs w:val="20"/>
                </w:rPr>
                <w:t xml:space="preserve">om </w:t>
              </w:r>
            </w:ins>
            <w:r w:rsidRPr="0022261A">
              <w:rPr>
                <w:szCs w:val="20"/>
              </w:rPr>
              <w:t xml:space="preserve">tekniske vurderingsorganer </w:t>
            </w:r>
            <w:hyperlink r:id="rId8" w:anchor="ida761f1da-ff2a-4755-86f8-7dbdeb67d3db" w:history="1">
              <w:r w:rsidRPr="0022261A">
                <w:rPr>
                  <w:rStyle w:val="Hyperlink"/>
                  <w:szCs w:val="20"/>
                </w:rPr>
                <w:t>1)</w:t>
              </w:r>
            </w:hyperlink>
          </w:p>
        </w:tc>
        <w:tc>
          <w:tcPr>
            <w:tcW w:w="6379" w:type="dxa"/>
          </w:tcPr>
          <w:p w14:paraId="36ADC273" w14:textId="7362F351" w:rsidR="0022261A" w:rsidRPr="0022261A" w:rsidRDefault="00891D1C" w:rsidP="00FF432F">
            <w:pPr>
              <w:rPr>
                <w:szCs w:val="20"/>
              </w:rPr>
            </w:pPr>
            <w:r>
              <w:rPr>
                <w:szCs w:val="20"/>
              </w:rPr>
              <w:t>Bekendtgørelsens tit</w:t>
            </w:r>
            <w:r w:rsidR="004D2436">
              <w:rPr>
                <w:szCs w:val="20"/>
              </w:rPr>
              <w:t>e</w:t>
            </w:r>
            <w:r>
              <w:rPr>
                <w:szCs w:val="20"/>
              </w:rPr>
              <w:t xml:space="preserve">l præcises, så det er tydeligt, at </w:t>
            </w:r>
            <w:r w:rsidR="0022261A" w:rsidRPr="0022261A">
              <w:rPr>
                <w:szCs w:val="20"/>
              </w:rPr>
              <w:t xml:space="preserve">bekendtgørelsen </w:t>
            </w:r>
            <w:r>
              <w:rPr>
                <w:szCs w:val="20"/>
              </w:rPr>
              <w:t>også</w:t>
            </w:r>
            <w:r w:rsidR="009557DF">
              <w:rPr>
                <w:szCs w:val="20"/>
              </w:rPr>
              <w:t xml:space="preserve"> omhandler</w:t>
            </w:r>
            <w:r w:rsidR="0022261A" w:rsidRPr="0022261A">
              <w:rPr>
                <w:szCs w:val="20"/>
              </w:rPr>
              <w:t xml:space="preserve"> tekniske vurderingsorganer</w:t>
            </w:r>
            <w:r w:rsidR="00C60654">
              <w:rPr>
                <w:szCs w:val="20"/>
              </w:rPr>
              <w:t xml:space="preserve"> og ikke kun </w:t>
            </w:r>
            <w:r w:rsidR="00F01943">
              <w:rPr>
                <w:szCs w:val="20"/>
              </w:rPr>
              <w:t>om</w:t>
            </w:r>
            <w:r w:rsidR="00C60654">
              <w:rPr>
                <w:szCs w:val="20"/>
              </w:rPr>
              <w:t xml:space="preserve"> DANAK’s opgaver vedrørende de tekniske vurderingsorganer. </w:t>
            </w:r>
          </w:p>
          <w:p w14:paraId="2C456AFF" w14:textId="2E0AE081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7E2692D9" w14:textId="3087F9B3" w:rsidR="00C907EF" w:rsidRPr="0022261A" w:rsidRDefault="00C907EF" w:rsidP="00C907EF">
            <w:pPr>
              <w:rPr>
                <w:szCs w:val="20"/>
              </w:rPr>
            </w:pPr>
          </w:p>
        </w:tc>
      </w:tr>
      <w:tr w:rsidR="0022261A" w:rsidRPr="0022261A" w14:paraId="0284DBAC" w14:textId="77777777" w:rsidTr="007B2BA8">
        <w:tc>
          <w:tcPr>
            <w:tcW w:w="4248" w:type="dxa"/>
          </w:tcPr>
          <w:p w14:paraId="023D8C16" w14:textId="434BD646" w:rsidR="0022261A" w:rsidRPr="0022261A" w:rsidRDefault="00000000" w:rsidP="00BD007E">
            <w:pPr>
              <w:rPr>
                <w:szCs w:val="20"/>
              </w:rPr>
            </w:pPr>
            <w:hyperlink r:id="rId9" w:anchor="Henvisning_ida761f1da-ff2a-4755-86f8-7dbdeb67d3db" w:history="1">
              <w:r w:rsidR="0022261A" w:rsidRPr="0022261A">
                <w:rPr>
                  <w:rStyle w:val="Hyperlink"/>
                  <w:szCs w:val="20"/>
                  <w:vertAlign w:val="superscript"/>
                </w:rPr>
                <w:t>1)</w:t>
              </w:r>
            </w:hyperlink>
            <w:r w:rsidR="0022261A" w:rsidRPr="0022261A">
              <w:rPr>
                <w:szCs w:val="20"/>
              </w:rPr>
              <w:t xml:space="preserve"> Bekendtgørelsen indeholder bestemmelser, der gennemfører </w:t>
            </w:r>
            <w:ins w:id="3" w:author="Johan Vestergaard Paulsen" w:date="2025-05-19T09:49:00Z">
              <w:r w:rsidR="0022261A" w:rsidRPr="0022261A">
                <w:rPr>
                  <w:szCs w:val="20"/>
                </w:rPr>
                <w:t xml:space="preserve">dele af </w:t>
              </w:r>
            </w:ins>
            <w:r w:rsidR="0022261A" w:rsidRPr="0022261A">
              <w:rPr>
                <w:szCs w:val="20"/>
              </w:rPr>
              <w:t>Europa-Parlamentets og Rådets forordning 2011/305/EU af 9. marts 2011 om fastlæggelse af harmoniserede betingelser for markedsføring af byggevarer og om ophævelse af Rådets direktiv 89/106/EØF, EU-Tidende 2011, nr. L 88, side 5</w:t>
            </w:r>
            <w:ins w:id="4" w:author="Johan Vestergaard Paulsen" w:date="2025-04-15T10:55:00Z">
              <w:r w:rsidR="0022261A" w:rsidRPr="0022261A">
                <w:rPr>
                  <w:szCs w:val="20"/>
                </w:rPr>
                <w:t xml:space="preserve">, og </w:t>
              </w:r>
            </w:ins>
            <w:ins w:id="5" w:author="Johan Vestergaard Paulsen" w:date="2025-04-15T11:14:00Z">
              <w:r w:rsidR="0022261A" w:rsidRPr="0022261A">
                <w:rPr>
                  <w:szCs w:val="20"/>
                </w:rPr>
                <w:t xml:space="preserve">dele af Europa-Parlamentets og Rådets forordning (EU) 2024/3110 af 27. november 2024 om fastlæggelse af harmoniserede regler for markedsføring af byggevarer og om ophævelse af forordning (EU) nr. 305/2011, EU-Tidende 2024, L af </w:t>
              </w:r>
            </w:ins>
            <w:ins w:id="6" w:author="Johan Vestergaard Paulsen" w:date="2025-04-15T11:15:00Z">
              <w:r w:rsidR="0022261A" w:rsidRPr="0022261A">
                <w:rPr>
                  <w:szCs w:val="20"/>
                </w:rPr>
                <w:t>18. december 2024</w:t>
              </w:r>
            </w:ins>
            <w:r w:rsidR="0022261A" w:rsidRPr="0022261A">
              <w:rPr>
                <w:szCs w:val="20"/>
              </w:rPr>
              <w:t xml:space="preserve">. </w:t>
            </w:r>
            <w:del w:id="7" w:author="Johan Vestergaard Paulsen" w:date="2025-04-15T10:53:00Z">
              <w:r w:rsidR="0022261A" w:rsidRPr="0022261A" w:rsidDel="004E2608">
                <w:rPr>
                  <w:szCs w:val="20"/>
                </w:rPr>
                <w:delText>Ifølge artikel 288 i EUF-Traktaten gælder en forordning umiddelbart i hver medlemsstat. Gengivelsen af disse bestemmelser i loven/bekendtgørelsen er således udelukkende begrundet i praktiske hensyn og berører ikke forordningens umiddelbare gyldighed i Danmark.</w:delText>
              </w:r>
            </w:del>
          </w:p>
          <w:p w14:paraId="6B6A9FC1" w14:textId="77777777" w:rsidR="0022261A" w:rsidRPr="0022261A" w:rsidRDefault="0022261A" w:rsidP="00487FE6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59632FB2" w14:textId="3C67A1D2" w:rsidR="0022261A" w:rsidRPr="0022261A" w:rsidRDefault="0022261A" w:rsidP="00A8158E">
            <w:pPr>
              <w:rPr>
                <w:szCs w:val="20"/>
              </w:rPr>
            </w:pPr>
            <w:r w:rsidRPr="0022261A">
              <w:rPr>
                <w:szCs w:val="20"/>
              </w:rPr>
              <w:t xml:space="preserve">Fodnoten ændres </w:t>
            </w:r>
            <w:r w:rsidR="00891D1C">
              <w:rPr>
                <w:szCs w:val="20"/>
              </w:rPr>
              <w:t>af lovtekniske grunde</w:t>
            </w:r>
            <w:r w:rsidRPr="0022261A">
              <w:rPr>
                <w:szCs w:val="20"/>
              </w:rPr>
              <w:t>.</w:t>
            </w:r>
          </w:p>
          <w:p w14:paraId="53CCAF2D" w14:textId="77777777" w:rsidR="0022261A" w:rsidRPr="0022261A" w:rsidRDefault="0022261A" w:rsidP="00A8158E">
            <w:pPr>
              <w:rPr>
                <w:szCs w:val="20"/>
              </w:rPr>
            </w:pPr>
          </w:p>
          <w:p w14:paraId="464EB751" w14:textId="592FD7FA" w:rsidR="0022261A" w:rsidRPr="0022261A" w:rsidRDefault="0022261A" w:rsidP="00A8158E">
            <w:pPr>
              <w:rPr>
                <w:szCs w:val="20"/>
              </w:rPr>
            </w:pPr>
            <w:r w:rsidRPr="0022261A">
              <w:rPr>
                <w:szCs w:val="20"/>
              </w:rPr>
              <w:t>Teksten om, at forordninger er umiddelbart gældende, er vejledende og medtages ikke</w:t>
            </w:r>
            <w:r w:rsidR="0092003E">
              <w:rPr>
                <w:szCs w:val="20"/>
              </w:rPr>
              <w:t xml:space="preserve"> fremover</w:t>
            </w:r>
            <w:r w:rsidRPr="0022261A">
              <w:rPr>
                <w:szCs w:val="20"/>
              </w:rPr>
              <w:t>.</w:t>
            </w:r>
          </w:p>
        </w:tc>
        <w:tc>
          <w:tcPr>
            <w:tcW w:w="9497" w:type="dxa"/>
          </w:tcPr>
          <w:p w14:paraId="54DB7784" w14:textId="77777777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259D153D" w14:textId="77777777" w:rsidTr="007B2BA8">
        <w:tc>
          <w:tcPr>
            <w:tcW w:w="4248" w:type="dxa"/>
          </w:tcPr>
          <w:p w14:paraId="046C33A5" w14:textId="5A7F7BB1" w:rsidR="0022261A" w:rsidRPr="0022261A" w:rsidDel="0060628C" w:rsidRDefault="0022261A" w:rsidP="005A0135">
            <w:pPr>
              <w:rPr>
                <w:del w:id="8" w:author="Johan Vestergaard Paulsen" w:date="2025-04-14T13:45:00Z"/>
                <w:szCs w:val="20"/>
              </w:rPr>
            </w:pPr>
            <w:r w:rsidRPr="0022261A">
              <w:rPr>
                <w:szCs w:val="20"/>
              </w:rPr>
              <w:t>I medfør af § 31, stk. 1 og 3, i byggeloven, jf. lovbekendtgørelse nr. 1178 af 23. september 2016</w:t>
            </w:r>
            <w:ins w:id="9" w:author="Johan Vestergaard Paulsen" w:date="2025-04-15T11:45:00Z">
              <w:r w:rsidRPr="0022261A">
                <w:rPr>
                  <w:szCs w:val="20"/>
                </w:rPr>
                <w:t xml:space="preserve">, som </w:t>
              </w:r>
              <w:r w:rsidRPr="00C941BD">
                <w:rPr>
                  <w:szCs w:val="20"/>
                </w:rPr>
                <w:t>senest ændret ved lov nr. 412 af 23. april 2024</w:t>
              </w:r>
            </w:ins>
            <w:r w:rsidRPr="00C941BD">
              <w:rPr>
                <w:szCs w:val="20"/>
              </w:rPr>
              <w:t>,</w:t>
            </w:r>
            <w:del w:id="10" w:author="Johan Vestergaard Paulsen" w:date="2025-10-08T16:27:00Z">
              <w:r w:rsidRPr="00C941BD" w:rsidDel="00361693">
                <w:rPr>
                  <w:szCs w:val="20"/>
                </w:rPr>
                <w:delText xml:space="preserve">§ 1, stk. 3, i forvaltningsloven, jf. lovbekendtgørelse nr. 433 af 22. april 2014, og § 5, stk. 3, i lov </w:delText>
              </w:r>
            </w:del>
            <w:del w:id="11" w:author="Johan Vestergaard Paulsen" w:date="2025-04-15T11:35:00Z">
              <w:r w:rsidRPr="00C941BD" w:rsidDel="002F4ED6">
                <w:rPr>
                  <w:szCs w:val="20"/>
                </w:rPr>
                <w:delText xml:space="preserve">nr. 606 af 12. juni 2013 </w:delText>
              </w:r>
            </w:del>
            <w:del w:id="12" w:author="Johan Vestergaard Paulsen" w:date="2025-10-08T16:27:00Z">
              <w:r w:rsidRPr="00C941BD" w:rsidDel="00361693">
                <w:rPr>
                  <w:szCs w:val="20"/>
                </w:rPr>
                <w:delText>om offentlighed i forvaltningen og efter forhandling med justitsminister</w:delText>
              </w:r>
            </w:del>
            <w:r w:rsidRPr="00C941BD">
              <w:rPr>
                <w:szCs w:val="20"/>
              </w:rPr>
              <w:t xml:space="preserve"> fastsættes efter bemyndigelse i henhold til § 1</w:t>
            </w:r>
            <w:ins w:id="13" w:author="Johan Vestergaard Paulsen" w:date="2025-04-14T13:44:00Z">
              <w:r w:rsidRPr="00C941BD">
                <w:rPr>
                  <w:szCs w:val="20"/>
                </w:rPr>
                <w:t>2</w:t>
              </w:r>
            </w:ins>
            <w:del w:id="14" w:author="Johan Vestergaard Paulsen" w:date="2025-04-14T13:44:00Z">
              <w:r w:rsidRPr="00C941BD" w:rsidDel="002C6585">
                <w:rPr>
                  <w:szCs w:val="20"/>
                </w:rPr>
                <w:delText>8</w:delText>
              </w:r>
            </w:del>
            <w:r w:rsidRPr="00C941BD">
              <w:rPr>
                <w:szCs w:val="20"/>
              </w:rPr>
              <w:t xml:space="preserve"> i bekendtgørelse nr. </w:t>
            </w:r>
            <w:del w:id="15" w:author="Johan Vestergaard Paulsen" w:date="2025-04-14T13:44:00Z">
              <w:r w:rsidRPr="00C941BD" w:rsidDel="002C6585">
                <w:rPr>
                  <w:szCs w:val="20"/>
                </w:rPr>
                <w:delText>453</w:delText>
              </w:r>
            </w:del>
            <w:ins w:id="16" w:author="Johan Vestergaard Paulsen" w:date="2025-04-14T13:44:00Z">
              <w:r w:rsidRPr="00C941BD">
                <w:rPr>
                  <w:szCs w:val="20"/>
                </w:rPr>
                <w:t>519</w:t>
              </w:r>
            </w:ins>
            <w:r w:rsidRPr="00C941BD">
              <w:rPr>
                <w:szCs w:val="20"/>
              </w:rPr>
              <w:t xml:space="preserve"> af 1</w:t>
            </w:r>
            <w:del w:id="17" w:author="Johan Vestergaard Paulsen" w:date="2025-04-14T13:44:00Z">
              <w:r w:rsidRPr="00C941BD" w:rsidDel="002C6585">
                <w:rPr>
                  <w:szCs w:val="20"/>
                </w:rPr>
                <w:delText>1</w:delText>
              </w:r>
            </w:del>
            <w:ins w:id="18" w:author="Johan Vestergaard Paulsen" w:date="2025-04-14T13:44:00Z">
              <w:r w:rsidRPr="00C941BD">
                <w:rPr>
                  <w:szCs w:val="20"/>
                </w:rPr>
                <w:t>6</w:t>
              </w:r>
            </w:ins>
            <w:r w:rsidRPr="00C941BD">
              <w:rPr>
                <w:szCs w:val="20"/>
              </w:rPr>
              <w:t>. m</w:t>
            </w:r>
            <w:r w:rsidRPr="0022261A">
              <w:rPr>
                <w:szCs w:val="20"/>
              </w:rPr>
              <w:t>aj 20</w:t>
            </w:r>
            <w:ins w:id="19" w:author="Johan Vestergaard Paulsen" w:date="2025-04-14T13:44:00Z">
              <w:r w:rsidRPr="0022261A">
                <w:rPr>
                  <w:szCs w:val="20"/>
                </w:rPr>
                <w:t>23</w:t>
              </w:r>
            </w:ins>
            <w:del w:id="20" w:author="Johan Vestergaard Paulsen" w:date="2025-04-14T13:44:00Z">
              <w:r w:rsidRPr="0022261A" w:rsidDel="002C6585">
                <w:rPr>
                  <w:szCs w:val="20"/>
                </w:rPr>
                <w:delText>1</w:delText>
              </w:r>
            </w:del>
            <w:del w:id="21" w:author="Simone Blomgaard Lauridsen" w:date="2025-10-10T13:07:00Z">
              <w:r w:rsidRPr="0022261A" w:rsidDel="00626A9A">
                <w:rPr>
                  <w:szCs w:val="20"/>
                </w:rPr>
                <w:delText>7</w:delText>
              </w:r>
            </w:del>
            <w:r w:rsidRPr="0022261A">
              <w:rPr>
                <w:szCs w:val="20"/>
              </w:rPr>
              <w:t xml:space="preserve"> om </w:t>
            </w:r>
            <w:ins w:id="22" w:author="Johan Vestergaard Paulsen" w:date="2025-04-14T13:44:00Z">
              <w:r w:rsidRPr="0022261A">
                <w:rPr>
                  <w:szCs w:val="20"/>
                </w:rPr>
                <w:t>Social- og Boligstyrelsens opgaver og beføjelser samt klageadgang på bolig- og byggeområdet</w:t>
              </w:r>
            </w:ins>
            <w:r w:rsidRPr="0022261A">
              <w:rPr>
                <w:szCs w:val="20"/>
              </w:rPr>
              <w:t>:</w:t>
            </w:r>
          </w:p>
          <w:p w14:paraId="61BD64DD" w14:textId="77777777" w:rsidR="0022261A" w:rsidRPr="0022261A" w:rsidRDefault="0022261A" w:rsidP="00487FE6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68AEE8B6" w14:textId="443B2A10" w:rsidR="0022261A" w:rsidRP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t xml:space="preserve">Bekendtgørelsens indledning ændres for at tage højde for </w:t>
            </w:r>
            <w:r w:rsidR="000F4784">
              <w:rPr>
                <w:szCs w:val="20"/>
              </w:rPr>
              <w:t xml:space="preserve">de </w:t>
            </w:r>
            <w:r w:rsidRPr="0022261A">
              <w:rPr>
                <w:szCs w:val="20"/>
              </w:rPr>
              <w:t xml:space="preserve">seneste ændringer i </w:t>
            </w:r>
            <w:r w:rsidR="003E0427">
              <w:rPr>
                <w:szCs w:val="20"/>
              </w:rPr>
              <w:t>lov</w:t>
            </w:r>
            <w:r w:rsidRPr="0022261A">
              <w:rPr>
                <w:szCs w:val="20"/>
              </w:rPr>
              <w:t>grundlaget.</w:t>
            </w:r>
            <w:r w:rsidR="00011DA8">
              <w:rPr>
                <w:szCs w:val="20"/>
              </w:rPr>
              <w:t xml:space="preserve"> Derudover fjernes henvisninger til forvaltningslov og offentlighedslov, da de anses for overflødige.</w:t>
            </w:r>
            <w:r w:rsidR="00402FD8">
              <w:rPr>
                <w:szCs w:val="20"/>
              </w:rPr>
              <w:t xml:space="preserve"> Der tilsigtes ingen ændring i praksis.</w:t>
            </w:r>
          </w:p>
          <w:p w14:paraId="1E0D3235" w14:textId="59260072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7B4BCA4E" w14:textId="44F7FCFA" w:rsidR="009E073F" w:rsidRPr="00DB2C4A" w:rsidRDefault="009E073F" w:rsidP="00DB2C4A">
            <w:pPr>
              <w:rPr>
                <w:szCs w:val="20"/>
              </w:rPr>
            </w:pPr>
          </w:p>
        </w:tc>
      </w:tr>
      <w:tr w:rsidR="0022261A" w:rsidRPr="0022261A" w14:paraId="6AC90E59" w14:textId="77777777" w:rsidTr="007B2BA8">
        <w:tc>
          <w:tcPr>
            <w:tcW w:w="4248" w:type="dxa"/>
          </w:tcPr>
          <w:p w14:paraId="78A756BE" w14:textId="77777777" w:rsidR="0022261A" w:rsidRPr="0022261A" w:rsidRDefault="0022261A" w:rsidP="0022261A">
            <w:pPr>
              <w:rPr>
                <w:szCs w:val="20"/>
              </w:rPr>
            </w:pPr>
            <w:r w:rsidRPr="0022261A">
              <w:rPr>
                <w:szCs w:val="20"/>
              </w:rPr>
              <w:t>Kapitel 1</w:t>
            </w:r>
          </w:p>
          <w:p w14:paraId="46B7BC52" w14:textId="77777777" w:rsidR="0022261A" w:rsidRPr="0022261A" w:rsidRDefault="0022261A" w:rsidP="0022261A">
            <w:pPr>
              <w:rPr>
                <w:i/>
                <w:iCs/>
                <w:szCs w:val="20"/>
              </w:rPr>
            </w:pPr>
            <w:r w:rsidRPr="0022261A">
              <w:rPr>
                <w:i/>
                <w:iCs/>
                <w:szCs w:val="20"/>
              </w:rPr>
              <w:t>Anvendelsesområde</w:t>
            </w:r>
          </w:p>
          <w:p w14:paraId="327EC35A" w14:textId="77777777" w:rsidR="0022261A" w:rsidRPr="0022261A" w:rsidRDefault="0022261A" w:rsidP="00487FE6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44193314" w14:textId="77777777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15C968E0" w14:textId="77777777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32542AC3" w14:textId="77777777" w:rsidTr="007B2BA8">
        <w:tc>
          <w:tcPr>
            <w:tcW w:w="4248" w:type="dxa"/>
          </w:tcPr>
          <w:p w14:paraId="7BDCA51E" w14:textId="46646B5C" w:rsidR="0022261A" w:rsidRPr="0022261A" w:rsidRDefault="0022261A" w:rsidP="005A0135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>§ 1.</w:t>
            </w:r>
            <w:r w:rsidRPr="0022261A">
              <w:rPr>
                <w:szCs w:val="20"/>
              </w:rPr>
              <w:t xml:space="preserve"> Bekendtgørelsen finder anvendelse på </w:t>
            </w:r>
            <w:del w:id="23" w:author="Johan Vestergaard Paulsen" w:date="2025-07-31T14:41:00Z">
              <w:r w:rsidRPr="0022261A" w:rsidDel="003E0427">
                <w:rPr>
                  <w:szCs w:val="20"/>
                </w:rPr>
                <w:delText>Danmarks nationale akkrediteringsorgan</w:delText>
              </w:r>
            </w:del>
            <w:ins w:id="24" w:author="Johan Vestergaard Paulsen" w:date="2025-07-31T15:19:00Z">
              <w:r w:rsidR="000F4784">
                <w:rPr>
                  <w:szCs w:val="20"/>
                </w:rPr>
                <w:t xml:space="preserve">Den </w:t>
              </w:r>
              <w:r w:rsidR="000F4784">
                <w:rPr>
                  <w:szCs w:val="20"/>
                </w:rPr>
                <w:lastRenderedPageBreak/>
                <w:t>Danske Akkrediteringsfond</w:t>
              </w:r>
            </w:ins>
            <w:r w:rsidRPr="0022261A">
              <w:rPr>
                <w:szCs w:val="20"/>
              </w:rPr>
              <w:t xml:space="preserve"> (herefter benævnt DANAK) for de opgaver, som </w:t>
            </w:r>
            <w:del w:id="25" w:author="Johan Vestergaard Paulsen" w:date="2025-04-14T12:23:00Z">
              <w:r w:rsidRPr="0022261A" w:rsidDel="00FF432F">
                <w:rPr>
                  <w:szCs w:val="20"/>
                </w:rPr>
                <w:delText>Trafik-, Bygge</w:delText>
              </w:r>
            </w:del>
            <w:ins w:id="26" w:author="Johan Vestergaard Paulsen" w:date="2025-04-14T12:23:00Z">
              <w:r w:rsidRPr="0022261A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 xml:space="preserve">- og Boligstyrelsen </w:t>
            </w:r>
            <w:del w:id="27" w:author="Johan Vestergaard Paulsen" w:date="2025-05-07T17:42:00Z">
              <w:r w:rsidRPr="0022261A" w:rsidDel="0054433E">
                <w:rPr>
                  <w:szCs w:val="20"/>
                </w:rPr>
                <w:delText xml:space="preserve">har </w:delText>
              </w:r>
            </w:del>
            <w:r w:rsidRPr="0022261A">
              <w:rPr>
                <w:szCs w:val="20"/>
              </w:rPr>
              <w:t>delegere</w:t>
            </w:r>
            <w:ins w:id="28" w:author="Johan Vestergaard Paulsen" w:date="2025-05-07T17:42:00Z">
              <w:r w:rsidRPr="0022261A">
                <w:rPr>
                  <w:szCs w:val="20"/>
                </w:rPr>
                <w:t>r</w:t>
              </w:r>
            </w:ins>
            <w:del w:id="29" w:author="Johan Vestergaard Paulsen" w:date="2025-05-07T17:42:00Z">
              <w:r w:rsidRPr="0022261A" w:rsidDel="0054433E">
                <w:rPr>
                  <w:szCs w:val="20"/>
                </w:rPr>
                <w:delText>t</w:delText>
              </w:r>
            </w:del>
            <w:r w:rsidRPr="0022261A">
              <w:rPr>
                <w:szCs w:val="20"/>
              </w:rPr>
              <w:t xml:space="preserve"> til DANAK i henhold til Europa-Parlamentets og Rådets forordning (EU) nr. </w:t>
            </w:r>
            <w:del w:id="30" w:author="Simone Blomgaard Lauridsen" w:date="2025-05-22T13:16:00Z">
              <w:r w:rsidRPr="0022261A" w:rsidDel="00091CA0">
                <w:rPr>
                  <w:szCs w:val="20"/>
                </w:rPr>
                <w:delText xml:space="preserve"> </w:delText>
              </w:r>
            </w:del>
            <w:r w:rsidRPr="0022261A">
              <w:rPr>
                <w:szCs w:val="20"/>
              </w:rPr>
              <w:t>305/2011 af 9. marts 2011 om fastlæggelse af harmoniserede betingelser for markedsføring af byggevarer og om ophævelse af Rådets direktiv 89/106/EØF</w:t>
            </w:r>
            <w:ins w:id="31" w:author="Johan Vestergaard Paulsen" w:date="2025-05-21T10:29:00Z">
              <w:r w:rsidRPr="0022261A">
                <w:rPr>
                  <w:szCs w:val="20"/>
                </w:rPr>
                <w:t xml:space="preserve"> (herefter benævnt 305/2011-forordningen)</w:t>
              </w:r>
            </w:ins>
            <w:r w:rsidRPr="0022261A">
              <w:rPr>
                <w:szCs w:val="20"/>
              </w:rPr>
              <w:t xml:space="preserve"> </w:t>
            </w:r>
            <w:ins w:id="32" w:author="Johan Vestergaard Paulsen" w:date="2025-05-19T09:56:00Z">
              <w:r w:rsidRPr="0022261A">
                <w:rPr>
                  <w:szCs w:val="20"/>
                </w:rPr>
                <w:t>og</w:t>
              </w:r>
            </w:ins>
            <w:ins w:id="33" w:author="Johan Vestergaard Paulsen" w:date="2025-05-21T10:29:00Z">
              <w:r w:rsidRPr="0022261A">
                <w:rPr>
                  <w:szCs w:val="20"/>
                </w:rPr>
                <w:t xml:space="preserve"> i henhold til</w:t>
              </w:r>
            </w:ins>
            <w:ins w:id="34" w:author="Johan Vestergaard Paulsen" w:date="2025-07-31T15:19:00Z">
              <w:r w:rsidR="000F4784" w:rsidRPr="0022261A">
                <w:rPr>
                  <w:szCs w:val="20"/>
                </w:rPr>
                <w:t xml:space="preserve"> Europa-Parlamentets og Rådets forordning nr</w:t>
              </w:r>
            </w:ins>
            <w:ins w:id="35" w:author="Johan Vestergaard Paulsen" w:date="2025-07-31T15:20:00Z">
              <w:r w:rsidR="000F4784">
                <w:rPr>
                  <w:szCs w:val="20"/>
                </w:rPr>
                <w:t>.</w:t>
              </w:r>
            </w:ins>
            <w:ins w:id="36" w:author="Johan Vestergaard Paulsen" w:date="2025-05-19T09:56:00Z">
              <w:r w:rsidRPr="0022261A">
                <w:rPr>
                  <w:szCs w:val="20"/>
                </w:rPr>
                <w:t xml:space="preserve"> </w:t>
              </w:r>
            </w:ins>
            <w:ins w:id="37" w:author="Johan Vestergaard Paulsen" w:date="2025-04-14T12:26:00Z">
              <w:r w:rsidRPr="0022261A">
                <w:rPr>
                  <w:szCs w:val="20"/>
                </w:rPr>
                <w:t>2024/3110 af 27. november 2024 om fastlæggelse af harmoniserede regler for markedsføring af byggevarer og om ophævelse af forordning (EU) nr. 305/2011</w:t>
              </w:r>
            </w:ins>
            <w:ins w:id="38" w:author="Johan Vestergaard Paulsen" w:date="2025-05-01T14:12:00Z">
              <w:r w:rsidRPr="0022261A">
                <w:rPr>
                  <w:szCs w:val="20"/>
                </w:rPr>
                <w:t xml:space="preserve"> </w:t>
              </w:r>
            </w:ins>
            <w:r w:rsidRPr="0022261A">
              <w:rPr>
                <w:szCs w:val="20"/>
              </w:rPr>
              <w:t xml:space="preserve">(herefter benævnt </w:t>
            </w:r>
            <w:ins w:id="39" w:author="Johan Vestergaard Paulsen" w:date="2025-05-01T14:12:00Z">
              <w:r w:rsidRPr="0022261A">
                <w:rPr>
                  <w:szCs w:val="20"/>
                </w:rPr>
                <w:t>2024</w:t>
              </w:r>
            </w:ins>
            <w:ins w:id="40" w:author="Johan Vestergaard Paulsen" w:date="2025-05-21T10:29:00Z">
              <w:r w:rsidRPr="0022261A">
                <w:rPr>
                  <w:szCs w:val="20"/>
                </w:rPr>
                <w:t>/3110</w:t>
              </w:r>
            </w:ins>
            <w:ins w:id="41" w:author="Johan Vestergaard Paulsen" w:date="2025-05-01T14:12:00Z">
              <w:r w:rsidRPr="0022261A">
                <w:rPr>
                  <w:szCs w:val="20"/>
                </w:rPr>
                <w:t>-</w:t>
              </w:r>
            </w:ins>
            <w:del w:id="42" w:author="Johan Vestergaard Paulsen" w:date="2025-05-01T14:12:00Z">
              <w:r w:rsidRPr="0022261A" w:rsidDel="00C4527B">
                <w:rPr>
                  <w:szCs w:val="20"/>
                </w:rPr>
                <w:delText>byggevare</w:delText>
              </w:r>
            </w:del>
            <w:r w:rsidRPr="0022261A">
              <w:rPr>
                <w:szCs w:val="20"/>
              </w:rPr>
              <w:t>forordningen).</w:t>
            </w:r>
            <w:del w:id="43" w:author="Johan Vestergaard Paulsen" w:date="2025-05-21T10:31:00Z">
              <w:r w:rsidRPr="0022261A" w:rsidDel="00C127F2">
                <w:rPr>
                  <w:szCs w:val="20"/>
                </w:rPr>
                <w:delText xml:space="preserve">Derudover finder bekendtgørelsen anvendelse på </w:delText>
              </w:r>
            </w:del>
            <w:del w:id="44" w:author="Johan Vestergaard Paulsen" w:date="2025-05-07T17:43:00Z">
              <w:r w:rsidRPr="0022261A" w:rsidDel="0054433E">
                <w:rPr>
                  <w:szCs w:val="20"/>
                </w:rPr>
                <w:delText xml:space="preserve">de </w:delText>
              </w:r>
            </w:del>
            <w:del w:id="45" w:author="Johan Vestergaard Paulsen" w:date="2025-05-21T10:31:00Z">
              <w:r w:rsidRPr="0022261A" w:rsidDel="00C127F2">
                <w:rPr>
                  <w:szCs w:val="20"/>
                </w:rPr>
                <w:delText xml:space="preserve">juridiske personer, som er etableret i Danmark, og som ønsker at blive </w:delText>
              </w:r>
            </w:del>
            <w:del w:id="46" w:author="Johan Vestergaard Paulsen" w:date="2025-05-07T17:43:00Z">
              <w:r w:rsidRPr="0022261A" w:rsidDel="0054433E">
                <w:rPr>
                  <w:szCs w:val="20"/>
                </w:rPr>
                <w:delText xml:space="preserve">udpeget og </w:delText>
              </w:r>
            </w:del>
            <w:del w:id="47" w:author="Johan Vestergaard Paulsen" w:date="2025-05-21T10:31:00Z">
              <w:r w:rsidRPr="0022261A" w:rsidDel="00C127F2">
                <w:rPr>
                  <w:szCs w:val="20"/>
                </w:rPr>
                <w:delText>notificeret til at udføre 3. partskontrol med byggevarer i henhold til byggevareforordningen</w:delText>
              </w:r>
            </w:del>
            <w:del w:id="48" w:author="Simone Blomgaard Lauridsen" w:date="2025-10-03T13:50:00Z">
              <w:r w:rsidRPr="0022261A" w:rsidDel="00C907EF">
                <w:rPr>
                  <w:szCs w:val="20"/>
                </w:rPr>
                <w:delText>.</w:delText>
              </w:r>
            </w:del>
            <w:r w:rsidRPr="0022261A">
              <w:rPr>
                <w:szCs w:val="20"/>
              </w:rPr>
              <w:t xml:space="preserve"> Desuden finder bekendtgørelsen anvendelse på </w:t>
            </w:r>
            <w:del w:id="49" w:author="Johan Vestergaard Paulsen" w:date="2025-05-07T17:43:00Z">
              <w:r w:rsidRPr="0022261A" w:rsidDel="0054433E">
                <w:rPr>
                  <w:szCs w:val="20"/>
                </w:rPr>
                <w:delText xml:space="preserve">de </w:delText>
              </w:r>
            </w:del>
            <w:del w:id="50" w:author="Johan Vestergaard Paulsen" w:date="2025-05-21T14:59:00Z">
              <w:r w:rsidRPr="0022261A" w:rsidDel="00FD4EF3">
                <w:rPr>
                  <w:szCs w:val="20"/>
                </w:rPr>
                <w:delText xml:space="preserve">juridiske personer, som er etableret i Danmark, og som ønsker at blive udpeget som </w:delText>
              </w:r>
            </w:del>
            <w:r w:rsidRPr="0022261A">
              <w:rPr>
                <w:szCs w:val="20"/>
              </w:rPr>
              <w:t>teknisk</w:t>
            </w:r>
            <w:ins w:id="51" w:author="Johan Vestergaard Paulsen" w:date="2025-05-21T14:59:00Z">
              <w:r w:rsidRPr="0022261A">
                <w:rPr>
                  <w:szCs w:val="20"/>
                </w:rPr>
                <w:t>e</w:t>
              </w:r>
            </w:ins>
            <w:r w:rsidRPr="0022261A">
              <w:rPr>
                <w:szCs w:val="20"/>
              </w:rPr>
              <w:t xml:space="preserve"> vurderingsorgan</w:t>
            </w:r>
            <w:ins w:id="52" w:author="Johan Vestergaard Paulsen" w:date="2025-05-21T14:59:00Z">
              <w:r w:rsidRPr="0022261A">
                <w:rPr>
                  <w:szCs w:val="20"/>
                </w:rPr>
                <w:t>er</w:t>
              </w:r>
            </w:ins>
            <w:r w:rsidRPr="0022261A">
              <w:rPr>
                <w:szCs w:val="20"/>
              </w:rPr>
              <w:t xml:space="preserve"> i henhold til </w:t>
            </w:r>
            <w:ins w:id="53" w:author="Johan Vestergaard Paulsen" w:date="2025-07-31T15:20:00Z">
              <w:r w:rsidR="000F4784">
                <w:rPr>
                  <w:szCs w:val="20"/>
                </w:rPr>
                <w:t>2024</w:t>
              </w:r>
            </w:ins>
            <w:ins w:id="54" w:author="Johan Vestergaard Paulsen" w:date="2025-05-21T10:31:00Z">
              <w:r w:rsidRPr="0022261A">
                <w:rPr>
                  <w:szCs w:val="20"/>
                </w:rPr>
                <w:t>/3110</w:t>
              </w:r>
            </w:ins>
            <w:ins w:id="55" w:author="Johan Vestergaard Paulsen" w:date="2025-07-31T15:20:00Z">
              <w:r w:rsidR="000F4784">
                <w:rPr>
                  <w:szCs w:val="20"/>
                </w:rPr>
                <w:t>-forordningen</w:t>
              </w:r>
            </w:ins>
            <w:del w:id="56" w:author="Johan Vestergaard Paulsen" w:date="2025-07-31T15:20:00Z">
              <w:r w:rsidRPr="0022261A" w:rsidDel="000F4784">
                <w:rPr>
                  <w:szCs w:val="20"/>
                </w:rPr>
                <w:delText>byggevareforordningen</w:delText>
              </w:r>
            </w:del>
            <w:r w:rsidRPr="0022261A">
              <w:rPr>
                <w:szCs w:val="20"/>
              </w:rPr>
              <w:t>.</w:t>
            </w:r>
          </w:p>
        </w:tc>
        <w:tc>
          <w:tcPr>
            <w:tcW w:w="6379" w:type="dxa"/>
          </w:tcPr>
          <w:p w14:paraId="748AACF5" w14:textId="65940A26" w:rsidR="0022261A" w:rsidRP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lastRenderedPageBreak/>
              <w:t>I bekendtgørelsen indføres begrebe</w:t>
            </w:r>
            <w:r w:rsidR="003E0427">
              <w:rPr>
                <w:szCs w:val="20"/>
              </w:rPr>
              <w:t>rne ”305/2011-forordningen” og</w:t>
            </w:r>
            <w:r w:rsidRPr="0022261A">
              <w:rPr>
                <w:szCs w:val="20"/>
              </w:rPr>
              <w:t xml:space="preserve"> ”2024</w:t>
            </w:r>
            <w:r>
              <w:rPr>
                <w:szCs w:val="20"/>
              </w:rPr>
              <w:t>/3110</w:t>
            </w:r>
            <w:r w:rsidRPr="0022261A">
              <w:rPr>
                <w:szCs w:val="20"/>
              </w:rPr>
              <w:t xml:space="preserve">-forordningen” for at skelne mellem den nuværende </w:t>
            </w:r>
            <w:r w:rsidR="0092003E">
              <w:rPr>
                <w:szCs w:val="20"/>
              </w:rPr>
              <w:lastRenderedPageBreak/>
              <w:t>byggevare</w:t>
            </w:r>
            <w:r w:rsidRPr="0022261A">
              <w:rPr>
                <w:szCs w:val="20"/>
              </w:rPr>
              <w:t>forordning</w:t>
            </w:r>
            <w:r w:rsidR="0092003E">
              <w:rPr>
                <w:szCs w:val="20"/>
              </w:rPr>
              <w:t xml:space="preserve"> fra 2011</w:t>
            </w:r>
            <w:r w:rsidRPr="0022261A">
              <w:rPr>
                <w:szCs w:val="20"/>
              </w:rPr>
              <w:t xml:space="preserve"> og den reviderede</w:t>
            </w:r>
            <w:r w:rsidR="0092003E">
              <w:rPr>
                <w:szCs w:val="20"/>
              </w:rPr>
              <w:t xml:space="preserve"> byggevareforordning fra 2024</w:t>
            </w:r>
            <w:r w:rsidRPr="0022261A">
              <w:rPr>
                <w:szCs w:val="20"/>
              </w:rPr>
              <w:t>.</w:t>
            </w:r>
          </w:p>
          <w:p w14:paraId="10F5038E" w14:textId="77777777" w:rsidR="0022261A" w:rsidRPr="0022261A" w:rsidRDefault="0022261A" w:rsidP="00FF432F">
            <w:pPr>
              <w:rPr>
                <w:szCs w:val="20"/>
              </w:rPr>
            </w:pPr>
          </w:p>
          <w:p w14:paraId="0B50E684" w14:textId="77777777" w:rsidR="003E0427" w:rsidRDefault="0022261A" w:rsidP="003E0427">
            <w:pPr>
              <w:rPr>
                <w:szCs w:val="20"/>
              </w:rPr>
            </w:pPr>
            <w:r w:rsidRPr="0022261A">
              <w:rPr>
                <w:szCs w:val="20"/>
              </w:rPr>
              <w:t>Sætningen om, at bekendtgørelsen finder anvendelse på de notificerede organer, slettes, da deres forhold (pligter) ikke nærmere er beskrevet i bekendtgørelsen. De</w:t>
            </w:r>
            <w:r w:rsidR="003E0427">
              <w:rPr>
                <w:szCs w:val="20"/>
              </w:rPr>
              <w:t xml:space="preserve">res </w:t>
            </w:r>
            <w:r w:rsidRPr="0022261A">
              <w:rPr>
                <w:szCs w:val="20"/>
              </w:rPr>
              <w:t>pligter fremgår direkte af forordningen.</w:t>
            </w:r>
          </w:p>
          <w:p w14:paraId="490D1ABB" w14:textId="77777777" w:rsidR="003E0427" w:rsidRDefault="003E0427" w:rsidP="003E0427">
            <w:pPr>
              <w:rPr>
                <w:szCs w:val="20"/>
              </w:rPr>
            </w:pPr>
          </w:p>
          <w:p w14:paraId="69887F79" w14:textId="77777777" w:rsidR="0022261A" w:rsidRDefault="003E0427" w:rsidP="003E0427">
            <w:pPr>
              <w:rPr>
                <w:szCs w:val="20"/>
              </w:rPr>
            </w:pPr>
            <w:r>
              <w:rPr>
                <w:szCs w:val="20"/>
              </w:rPr>
              <w:t>T</w:t>
            </w:r>
            <w:r w:rsidR="0022261A" w:rsidRPr="0022261A">
              <w:rPr>
                <w:szCs w:val="20"/>
              </w:rPr>
              <w:t>eksten om</w:t>
            </w:r>
            <w:r w:rsidR="00C907EF">
              <w:rPr>
                <w:szCs w:val="20"/>
              </w:rPr>
              <w:t xml:space="preserve"> de</w:t>
            </w:r>
            <w:r w:rsidR="0022261A" w:rsidRPr="0022261A">
              <w:rPr>
                <w:szCs w:val="20"/>
              </w:rPr>
              <w:t xml:space="preserve"> tekniske v</w:t>
            </w:r>
            <w:r w:rsidR="00397A03">
              <w:rPr>
                <w:szCs w:val="20"/>
              </w:rPr>
              <w:t>ur</w:t>
            </w:r>
            <w:r w:rsidR="0022261A" w:rsidRPr="0022261A">
              <w:rPr>
                <w:szCs w:val="20"/>
              </w:rPr>
              <w:t xml:space="preserve">deringsorganer er </w:t>
            </w:r>
            <w:r w:rsidR="00C907EF">
              <w:rPr>
                <w:szCs w:val="20"/>
              </w:rPr>
              <w:t>for</w:t>
            </w:r>
            <w:r w:rsidR="0022261A" w:rsidRPr="0022261A">
              <w:rPr>
                <w:szCs w:val="20"/>
              </w:rPr>
              <w:t>kortet.</w:t>
            </w:r>
          </w:p>
          <w:p w14:paraId="38EC4DBE" w14:textId="41D8849E" w:rsidR="00397A03" w:rsidRPr="0022261A" w:rsidRDefault="00397A03" w:rsidP="003E0427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29E8D927" w14:textId="77777777" w:rsidR="0022261A" w:rsidRPr="0022261A" w:rsidRDefault="0022261A" w:rsidP="00FF432F">
            <w:pPr>
              <w:rPr>
                <w:ins w:id="57" w:author="Johan Vestergaard Paulsen" w:date="2025-05-21T14:18:00Z"/>
                <w:szCs w:val="20"/>
              </w:rPr>
            </w:pPr>
          </w:p>
          <w:p w14:paraId="5C6F3BC0" w14:textId="77777777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2758C542" w14:textId="77777777" w:rsidTr="007B2BA8">
        <w:tc>
          <w:tcPr>
            <w:tcW w:w="4248" w:type="dxa"/>
          </w:tcPr>
          <w:p w14:paraId="0E28F1CF" w14:textId="77777777" w:rsidR="0022261A" w:rsidRPr="0022261A" w:rsidRDefault="0022261A" w:rsidP="00487FE6">
            <w:pPr>
              <w:rPr>
                <w:szCs w:val="20"/>
              </w:rPr>
            </w:pPr>
          </w:p>
          <w:p w14:paraId="53D139B0" w14:textId="77777777" w:rsidR="0022261A" w:rsidRPr="0022261A" w:rsidRDefault="0022261A" w:rsidP="00C127F2">
            <w:pPr>
              <w:rPr>
                <w:szCs w:val="20"/>
              </w:rPr>
            </w:pPr>
            <w:r w:rsidRPr="0022261A">
              <w:rPr>
                <w:szCs w:val="20"/>
              </w:rPr>
              <w:t>Kapitel 2</w:t>
            </w:r>
          </w:p>
          <w:p w14:paraId="4BA797EE" w14:textId="06E1AD2F" w:rsidR="0022261A" w:rsidRPr="0022261A" w:rsidRDefault="0022261A" w:rsidP="00C127F2">
            <w:pPr>
              <w:rPr>
                <w:szCs w:val="20"/>
              </w:rPr>
            </w:pPr>
            <w:del w:id="58" w:author="Johan Vestergaard Paulsen" w:date="2025-10-09T16:37:00Z">
              <w:r w:rsidRPr="0022261A" w:rsidDel="0069437D">
                <w:rPr>
                  <w:i/>
                  <w:iCs/>
                  <w:szCs w:val="20"/>
                </w:rPr>
                <w:delText xml:space="preserve">Notificerende </w:delText>
              </w:r>
            </w:del>
            <w:ins w:id="59" w:author="Johan Vestergaard Paulsen" w:date="2025-10-09T16:37:00Z">
              <w:r w:rsidR="0069437D">
                <w:rPr>
                  <w:i/>
                  <w:iCs/>
                  <w:szCs w:val="20"/>
                </w:rPr>
                <w:t>Bemyndigende</w:t>
              </w:r>
              <w:r w:rsidR="0069437D" w:rsidRPr="0022261A">
                <w:rPr>
                  <w:i/>
                  <w:iCs/>
                  <w:szCs w:val="20"/>
                </w:rPr>
                <w:t xml:space="preserve"> </w:t>
              </w:r>
            </w:ins>
            <w:r w:rsidRPr="0022261A">
              <w:rPr>
                <w:i/>
                <w:iCs/>
                <w:szCs w:val="20"/>
              </w:rPr>
              <w:t>myndighed</w:t>
            </w:r>
            <w:del w:id="60" w:author="Johan Vestergaard Paulsen" w:date="2025-10-09T16:37:00Z">
              <w:r w:rsidRPr="0022261A" w:rsidDel="0069437D">
                <w:rPr>
                  <w:i/>
                  <w:iCs/>
                  <w:szCs w:val="20"/>
                </w:rPr>
                <w:delText>er</w:delText>
              </w:r>
            </w:del>
            <w:r w:rsidRPr="0022261A">
              <w:rPr>
                <w:i/>
                <w:iCs/>
                <w:szCs w:val="20"/>
              </w:rPr>
              <w:t xml:space="preserve"> og notificerede organer</w:t>
            </w:r>
          </w:p>
        </w:tc>
        <w:tc>
          <w:tcPr>
            <w:tcW w:w="6379" w:type="dxa"/>
          </w:tcPr>
          <w:p w14:paraId="70A42C0A" w14:textId="53919EF1" w:rsidR="0022261A" w:rsidRPr="0022261A" w:rsidRDefault="0069437D" w:rsidP="0043338F">
            <w:pPr>
              <w:rPr>
                <w:ins w:id="61" w:author="Johan Vestergaard Paulsen" w:date="2025-05-07T15:18:00Z"/>
                <w:szCs w:val="20"/>
              </w:rPr>
            </w:pPr>
            <w:r>
              <w:rPr>
                <w:szCs w:val="20"/>
              </w:rPr>
              <w:t>Kapitlets titel bringes i bedre overensstemmelse med den reviderede forordning.</w:t>
            </w:r>
          </w:p>
          <w:p w14:paraId="5AA575E7" w14:textId="77777777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18A90606" w14:textId="77777777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0B6F4BB9" w14:textId="77777777" w:rsidTr="007B2BA8">
        <w:tc>
          <w:tcPr>
            <w:tcW w:w="4248" w:type="dxa"/>
          </w:tcPr>
          <w:p w14:paraId="2F9D42CF" w14:textId="05A3A485" w:rsidR="0022261A" w:rsidRPr="0022261A" w:rsidRDefault="0022261A" w:rsidP="00C127F2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>§ 2.</w:t>
            </w:r>
            <w:r w:rsidRPr="0022261A">
              <w:rPr>
                <w:szCs w:val="20"/>
              </w:rPr>
              <w:t> </w:t>
            </w:r>
            <w:del w:id="62" w:author="Johan Vestergaard Paulsen" w:date="2025-10-02T17:03:00Z">
              <w:r w:rsidRPr="0022261A" w:rsidDel="00F31875">
                <w:rPr>
                  <w:szCs w:val="20"/>
                </w:rPr>
                <w:delText>Trafik-, Bygge</w:delText>
              </w:r>
            </w:del>
            <w:ins w:id="63" w:author="Johan Vestergaard Paulsen" w:date="2025-10-02T17:03:00Z">
              <w:r w:rsidR="00F31875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 xml:space="preserve">- og Boligstyrelsen er </w:t>
            </w:r>
            <w:del w:id="64" w:author="Johan Vestergaard Paulsen" w:date="2025-10-02T17:03:00Z">
              <w:r w:rsidRPr="0022261A" w:rsidDel="00F31875">
                <w:rPr>
                  <w:szCs w:val="20"/>
                </w:rPr>
                <w:delText xml:space="preserve">notificerende </w:delText>
              </w:r>
            </w:del>
            <w:ins w:id="65" w:author="Johan Vestergaard Paulsen" w:date="2025-10-02T17:03:00Z">
              <w:r w:rsidR="00F31875">
                <w:rPr>
                  <w:szCs w:val="20"/>
                </w:rPr>
                <w:t>bemyndigende</w:t>
              </w:r>
              <w:r w:rsidR="00F31875" w:rsidRPr="0022261A">
                <w:rPr>
                  <w:szCs w:val="20"/>
                </w:rPr>
                <w:t xml:space="preserve"> </w:t>
              </w:r>
            </w:ins>
            <w:r w:rsidRPr="0022261A">
              <w:rPr>
                <w:szCs w:val="20"/>
              </w:rPr>
              <w:t xml:space="preserve">myndighed i Danmark, jf. </w:t>
            </w:r>
            <w:ins w:id="66" w:author="Johan Vestergaard Paulsen" w:date="2025-10-02T17:04:00Z">
              <w:r w:rsidR="00F31875" w:rsidRPr="0022261A">
                <w:rPr>
                  <w:szCs w:val="20"/>
                </w:rPr>
                <w:t>2024/3110</w:t>
              </w:r>
            </w:ins>
            <w:del w:id="67" w:author="Johan Vestergaard Paulsen" w:date="2025-10-02T17:04:00Z">
              <w:r w:rsidRPr="0022261A" w:rsidDel="00F31875">
                <w:rPr>
                  <w:szCs w:val="20"/>
                </w:rPr>
                <w:delText>byggevare</w:delText>
              </w:r>
            </w:del>
            <w:ins w:id="68" w:author="Johan Vestergaard Paulsen" w:date="2025-10-02T17:04:00Z">
              <w:r w:rsidR="00F31875">
                <w:rPr>
                  <w:szCs w:val="20"/>
                </w:rPr>
                <w:t>-</w:t>
              </w:r>
            </w:ins>
            <w:r w:rsidRPr="0022261A">
              <w:rPr>
                <w:szCs w:val="20"/>
              </w:rPr>
              <w:t>forordningen artikel 4</w:t>
            </w:r>
            <w:ins w:id="69" w:author="Johan Vestergaard Paulsen" w:date="2025-10-09T16:39:00Z">
              <w:r w:rsidR="0069437D">
                <w:rPr>
                  <w:szCs w:val="20"/>
                </w:rPr>
                <w:t>3</w:t>
              </w:r>
            </w:ins>
            <w:del w:id="70" w:author="Johan Vestergaard Paulsen" w:date="2025-10-02T17:03:00Z">
              <w:r w:rsidRPr="0022261A" w:rsidDel="00F31875">
                <w:rPr>
                  <w:szCs w:val="20"/>
                </w:rPr>
                <w:delText>0</w:delText>
              </w:r>
            </w:del>
            <w:r w:rsidRPr="0022261A">
              <w:rPr>
                <w:szCs w:val="20"/>
              </w:rPr>
              <w:t>, stk. 1.</w:t>
            </w:r>
          </w:p>
          <w:p w14:paraId="3F18C34F" w14:textId="6E03C309" w:rsidR="0022261A" w:rsidRPr="0022261A" w:rsidRDefault="0022261A" w:rsidP="00C127F2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2.</w:t>
            </w:r>
            <w:r w:rsidRPr="0022261A">
              <w:rPr>
                <w:szCs w:val="20"/>
              </w:rPr>
              <w:t> </w:t>
            </w:r>
            <w:del w:id="71" w:author="Johan Vestergaard Paulsen" w:date="2025-10-02T17:05:00Z">
              <w:r w:rsidRPr="0022261A" w:rsidDel="00F31875">
                <w:rPr>
                  <w:szCs w:val="20"/>
                </w:rPr>
                <w:delText xml:space="preserve">I henhold til </w:delText>
              </w:r>
            </w:del>
            <w:del w:id="72" w:author="Johan Vestergaard Paulsen" w:date="2025-10-02T17:04:00Z">
              <w:r w:rsidRPr="0022261A" w:rsidDel="00F31875">
                <w:rPr>
                  <w:szCs w:val="20"/>
                </w:rPr>
                <w:delText>byggevare</w:delText>
              </w:r>
            </w:del>
            <w:del w:id="73" w:author="Johan Vestergaard Paulsen" w:date="2025-10-02T17:05:00Z">
              <w:r w:rsidRPr="0022261A" w:rsidDel="00F31875">
                <w:rPr>
                  <w:szCs w:val="20"/>
                </w:rPr>
                <w:delText>forordningen artikel 40, stk. 2 og 3, delegeres</w:delText>
              </w:r>
            </w:del>
            <w:del w:id="74" w:author="Simone Blomgaard Lauridsen" w:date="2025-10-03T13:58:00Z">
              <w:r w:rsidRPr="0022261A" w:rsidDel="00566AC8">
                <w:rPr>
                  <w:szCs w:val="20"/>
                </w:rPr>
                <w:delText xml:space="preserve"> </w:delText>
              </w:r>
            </w:del>
            <w:del w:id="75" w:author="Johan Vestergaard Paulsen" w:date="2025-10-02T17:05:00Z">
              <w:r w:rsidRPr="0022261A" w:rsidDel="00F31875">
                <w:rPr>
                  <w:szCs w:val="20"/>
                </w:rPr>
                <w:delText>o</w:delText>
              </w:r>
            </w:del>
            <w:ins w:id="76" w:author="Johan Vestergaard Paulsen" w:date="2025-10-02T17:05:00Z">
              <w:r w:rsidR="00F31875">
                <w:rPr>
                  <w:szCs w:val="20"/>
                </w:rPr>
                <w:t>O</w:t>
              </w:r>
            </w:ins>
            <w:r w:rsidRPr="0022261A">
              <w:rPr>
                <w:szCs w:val="20"/>
              </w:rPr>
              <w:t>pgaverne</w:t>
            </w:r>
            <w:del w:id="77" w:author="Johan Vestergaard Paulsen" w:date="2025-05-07T16:41:00Z">
              <w:r w:rsidRPr="0022261A" w:rsidDel="007015A9">
                <w:rPr>
                  <w:szCs w:val="20"/>
                </w:rPr>
                <w:delText>,</w:delText>
              </w:r>
            </w:del>
            <w:r w:rsidRPr="0022261A">
              <w:rPr>
                <w:szCs w:val="20"/>
              </w:rPr>
              <w:t xml:space="preserve"> </w:t>
            </w:r>
            <w:del w:id="78" w:author="Johan Vestergaard Paulsen" w:date="2025-05-07T16:41:00Z">
              <w:r w:rsidRPr="0022261A" w:rsidDel="007015A9">
                <w:rPr>
                  <w:szCs w:val="20"/>
                </w:rPr>
                <w:delText xml:space="preserve">som står beskrevet </w:delText>
              </w:r>
            </w:del>
            <w:r w:rsidRPr="0022261A">
              <w:rPr>
                <w:szCs w:val="20"/>
              </w:rPr>
              <w:t xml:space="preserve">i </w:t>
            </w:r>
            <w:del w:id="79" w:author="Johan Vestergaard Paulsen" w:date="2025-04-28T13:55:00Z">
              <w:r w:rsidRPr="0022261A" w:rsidDel="00184AAA">
                <w:rPr>
                  <w:szCs w:val="20"/>
                </w:rPr>
                <w:delText xml:space="preserve">byggevareforordningen </w:delText>
              </w:r>
            </w:del>
            <w:ins w:id="80" w:author="Johan Vestergaard Paulsen" w:date="2025-05-21T10:58:00Z">
              <w:r w:rsidRPr="0022261A">
                <w:rPr>
                  <w:szCs w:val="20"/>
                </w:rPr>
                <w:t xml:space="preserve">305/2011-forordningen </w:t>
              </w:r>
            </w:ins>
            <w:r w:rsidRPr="0022261A">
              <w:rPr>
                <w:szCs w:val="20"/>
              </w:rPr>
              <w:t xml:space="preserve">artikel 39, artikel 40, stk. 1, </w:t>
            </w:r>
            <w:ins w:id="81" w:author="Johan Vestergaard Paulsen" w:date="2025-05-21T11:06:00Z">
              <w:r w:rsidRPr="0022261A">
                <w:rPr>
                  <w:szCs w:val="20"/>
                </w:rPr>
                <w:t xml:space="preserve">og </w:t>
              </w:r>
            </w:ins>
            <w:r w:rsidRPr="0022261A">
              <w:rPr>
                <w:szCs w:val="20"/>
              </w:rPr>
              <w:t>artikel 48</w:t>
            </w:r>
            <w:ins w:id="82" w:author="Johan Vestergaard Paulsen" w:date="2025-05-21T11:06:00Z">
              <w:r w:rsidRPr="0022261A">
                <w:rPr>
                  <w:szCs w:val="20"/>
                </w:rPr>
                <w:t>,</w:t>
              </w:r>
            </w:ins>
            <w:r w:rsidRPr="0022261A">
              <w:rPr>
                <w:szCs w:val="20"/>
              </w:rPr>
              <w:t xml:space="preserve"> og</w:t>
            </w:r>
            <w:ins w:id="83" w:author="Johan Vestergaard Paulsen" w:date="2025-05-21T11:06:00Z">
              <w:r w:rsidRPr="0022261A">
                <w:rPr>
                  <w:szCs w:val="20"/>
                </w:rPr>
                <w:t xml:space="preserve"> opgaverne i 2024/3110-forordningen artikel 42</w:t>
              </w:r>
            </w:ins>
            <w:ins w:id="84" w:author="Johan Vestergaard Paulsen" w:date="2025-05-21T11:07:00Z">
              <w:r w:rsidRPr="0022261A">
                <w:rPr>
                  <w:szCs w:val="20"/>
                </w:rPr>
                <w:t>, artikel 43, stk. 1, artikel 51 og artikel</w:t>
              </w:r>
            </w:ins>
            <w:ins w:id="85" w:author="Johan Vestergaard Paulsen" w:date="2025-05-21T14:15:00Z">
              <w:r w:rsidRPr="0022261A">
                <w:rPr>
                  <w:szCs w:val="20"/>
                </w:rPr>
                <w:t xml:space="preserve"> </w:t>
              </w:r>
            </w:ins>
            <w:ins w:id="86" w:author="Johan Vestergaard Paulsen" w:date="2025-05-21T14:14:00Z">
              <w:r w:rsidRPr="0022261A">
                <w:rPr>
                  <w:szCs w:val="20"/>
                </w:rPr>
                <w:t>5</w:t>
              </w:r>
            </w:ins>
            <w:ins w:id="87" w:author="Johan Vestergaard Paulsen" w:date="2025-04-14T12:44:00Z">
              <w:r w:rsidRPr="0022261A">
                <w:rPr>
                  <w:szCs w:val="20"/>
                </w:rPr>
                <w:t>3</w:t>
              </w:r>
            </w:ins>
            <w:ins w:id="88" w:author="Johan Vestergaard Paulsen" w:date="2025-05-21T11:07:00Z">
              <w:r w:rsidRPr="0022261A">
                <w:rPr>
                  <w:szCs w:val="20"/>
                </w:rPr>
                <w:t>,</w:t>
              </w:r>
            </w:ins>
            <w:r w:rsidRPr="0022261A">
              <w:rPr>
                <w:szCs w:val="20"/>
              </w:rPr>
              <w:t xml:space="preserve"> </w:t>
            </w:r>
            <w:r w:rsidRPr="00AC7504">
              <w:rPr>
                <w:szCs w:val="20"/>
              </w:rPr>
              <w:t>om vurdering, notifikation og overvågning af notificerede organer</w:t>
            </w:r>
            <w:ins w:id="89" w:author="Johan Vestergaard Paulsen" w:date="2025-08-13T13:11:00Z">
              <w:r w:rsidR="00D26941" w:rsidRPr="00AC7504">
                <w:rPr>
                  <w:szCs w:val="20"/>
                </w:rPr>
                <w:t>,</w:t>
              </w:r>
            </w:ins>
            <w:r w:rsidRPr="00AC7504">
              <w:rPr>
                <w:szCs w:val="20"/>
              </w:rPr>
              <w:t xml:space="preserve"> </w:t>
            </w:r>
            <w:del w:id="90" w:author="Johan Vestergaard Paulsen" w:date="2025-05-07T16:42:00Z">
              <w:r w:rsidRPr="00AC7504" w:rsidDel="007015A9">
                <w:rPr>
                  <w:szCs w:val="20"/>
                </w:rPr>
                <w:delText xml:space="preserve"> til</w:delText>
              </w:r>
            </w:del>
            <w:ins w:id="91" w:author="Johan Vestergaard Paulsen" w:date="2025-05-07T16:42:00Z">
              <w:r w:rsidRPr="00AC7504">
                <w:rPr>
                  <w:szCs w:val="20"/>
                </w:rPr>
                <w:t>varetages af</w:t>
              </w:r>
            </w:ins>
            <w:r w:rsidRPr="00AC7504">
              <w:rPr>
                <w:szCs w:val="20"/>
              </w:rPr>
              <w:t xml:space="preserve"> D</w:t>
            </w:r>
            <w:r w:rsidRPr="0022261A">
              <w:rPr>
                <w:szCs w:val="20"/>
              </w:rPr>
              <w:t>ANAK.</w:t>
            </w:r>
          </w:p>
          <w:p w14:paraId="34098BCF" w14:textId="634F213E" w:rsidR="0022261A" w:rsidRPr="0022261A" w:rsidRDefault="0022261A" w:rsidP="00C127F2">
            <w:pPr>
              <w:rPr>
                <w:ins w:id="92" w:author="Johan Vestergaard Paulsen" w:date="2025-05-07T16:42:00Z"/>
                <w:szCs w:val="20"/>
              </w:rPr>
            </w:pPr>
            <w:r w:rsidRPr="0022261A">
              <w:rPr>
                <w:i/>
                <w:iCs/>
                <w:szCs w:val="20"/>
              </w:rPr>
              <w:t xml:space="preserve">Stk. </w:t>
            </w:r>
            <w:del w:id="93" w:author="Johan Vestergaard Paulsen" w:date="2025-05-07T16:42:00Z">
              <w:r w:rsidRPr="0022261A" w:rsidDel="007015A9">
                <w:rPr>
                  <w:i/>
                  <w:iCs/>
                  <w:szCs w:val="20"/>
                </w:rPr>
                <w:delText>3</w:delText>
              </w:r>
            </w:del>
            <w:ins w:id="94" w:author="Johan Vestergaard Paulsen" w:date="2025-05-07T16:42:00Z">
              <w:del w:id="95" w:author="Simone Blomgaard Lauridsen" w:date="2025-10-10T13:10:00Z">
                <w:r w:rsidRPr="0022261A" w:rsidDel="00626A9A">
                  <w:rPr>
                    <w:i/>
                    <w:iCs/>
                    <w:szCs w:val="20"/>
                  </w:rPr>
                  <w:delText>2</w:delText>
                </w:r>
              </w:del>
            </w:ins>
            <w:ins w:id="96" w:author="Simone Blomgaard Lauridsen" w:date="2025-10-10T13:10:00Z">
              <w:r w:rsidR="00626A9A">
                <w:rPr>
                  <w:i/>
                  <w:iCs/>
                  <w:szCs w:val="20"/>
                </w:rPr>
                <w:t>3</w:t>
              </w:r>
            </w:ins>
            <w:r w:rsidRPr="0022261A">
              <w:rPr>
                <w:i/>
                <w:iCs/>
                <w:szCs w:val="20"/>
              </w:rPr>
              <w:t>.</w:t>
            </w:r>
            <w:r w:rsidRPr="0022261A">
              <w:rPr>
                <w:szCs w:val="20"/>
              </w:rPr>
              <w:t xml:space="preserve"> Ansøgning om </w:t>
            </w:r>
            <w:del w:id="97" w:author="Johan Vestergaard Paulsen" w:date="2025-05-07T17:02:00Z">
              <w:r w:rsidRPr="0022261A" w:rsidDel="00B944ED">
                <w:rPr>
                  <w:szCs w:val="20"/>
                </w:rPr>
                <w:delText xml:space="preserve">udpegning og </w:delText>
              </w:r>
            </w:del>
            <w:r w:rsidRPr="0022261A">
              <w:rPr>
                <w:szCs w:val="20"/>
              </w:rPr>
              <w:t>notifikation sendes til DANAK</w:t>
            </w:r>
            <w:del w:id="98" w:author="Johan Vestergaard Paulsen" w:date="2025-05-07T16:42:00Z">
              <w:r w:rsidRPr="0022261A" w:rsidDel="007015A9">
                <w:rPr>
                  <w:szCs w:val="20"/>
                </w:rPr>
                <w:delText xml:space="preserve"> jf</w:delText>
              </w:r>
            </w:del>
            <w:ins w:id="99" w:author="Johan Vestergaard Paulsen" w:date="2025-07-31T15:21:00Z">
              <w:del w:id="100" w:author="Simone Blomgaard Lauridsen" w:date="2025-10-03T13:59:00Z">
                <w:r w:rsidR="000F4784" w:rsidDel="00566AC8">
                  <w:rPr>
                    <w:szCs w:val="20"/>
                  </w:rPr>
                  <w:delText xml:space="preserve"> </w:delText>
                </w:r>
              </w:del>
            </w:ins>
            <w:del w:id="101" w:author="Johan Vestergaard Paulsen" w:date="2025-05-07T16:42:00Z">
              <w:r w:rsidRPr="0022261A" w:rsidDel="007015A9">
                <w:rPr>
                  <w:szCs w:val="20"/>
                </w:rPr>
                <w:delText xml:space="preserve">byggevareforordningen artikel </w:delText>
              </w:r>
            </w:del>
            <w:del w:id="102" w:author="Johan Vestergaard Paulsen" w:date="2025-04-14T12:45:00Z">
              <w:r w:rsidRPr="0022261A" w:rsidDel="00147B19">
                <w:rPr>
                  <w:szCs w:val="20"/>
                </w:rPr>
                <w:delText>47</w:delText>
              </w:r>
            </w:del>
            <w:del w:id="103" w:author="Johan Vestergaard Paulsen" w:date="2025-05-07T16:42:00Z">
              <w:r w:rsidRPr="0022261A" w:rsidDel="007015A9">
                <w:rPr>
                  <w:szCs w:val="20"/>
                </w:rPr>
                <w:delText>, stk. 1 og 2</w:delText>
              </w:r>
            </w:del>
            <w:r w:rsidRPr="0022261A">
              <w:rPr>
                <w:szCs w:val="20"/>
              </w:rPr>
              <w:t>.</w:t>
            </w:r>
          </w:p>
          <w:p w14:paraId="6F9E4F98" w14:textId="1851C94B" w:rsidR="00D26941" w:rsidRDefault="0022261A" w:rsidP="00C127F2">
            <w:pPr>
              <w:rPr>
                <w:ins w:id="104" w:author="Johan Vestergaard Paulsen" w:date="2025-10-02T17:50:00Z"/>
                <w:szCs w:val="20"/>
              </w:rPr>
            </w:pPr>
            <w:ins w:id="105" w:author="Johan Vestergaard Paulsen" w:date="2025-05-07T16:42:00Z">
              <w:r w:rsidRPr="0022261A">
                <w:rPr>
                  <w:i/>
                  <w:iCs/>
                  <w:szCs w:val="20"/>
                </w:rPr>
                <w:t xml:space="preserve">Stk. </w:t>
              </w:r>
              <w:del w:id="106" w:author="Simone Blomgaard Lauridsen" w:date="2025-10-10T13:10:00Z">
                <w:r w:rsidRPr="0022261A" w:rsidDel="00626A9A">
                  <w:rPr>
                    <w:i/>
                    <w:iCs/>
                    <w:szCs w:val="20"/>
                  </w:rPr>
                  <w:delText>3</w:delText>
                </w:r>
              </w:del>
            </w:ins>
            <w:ins w:id="107" w:author="Simone Blomgaard Lauridsen" w:date="2025-10-10T13:10:00Z">
              <w:r w:rsidR="00626A9A">
                <w:rPr>
                  <w:i/>
                  <w:iCs/>
                  <w:szCs w:val="20"/>
                </w:rPr>
                <w:t>4</w:t>
              </w:r>
            </w:ins>
            <w:ins w:id="108" w:author="Johan Vestergaard Paulsen" w:date="2025-05-07T16:42:00Z">
              <w:r w:rsidRPr="0022261A">
                <w:rPr>
                  <w:szCs w:val="20"/>
                </w:rPr>
                <w:t>.</w:t>
              </w:r>
            </w:ins>
            <w:r w:rsidRPr="0022261A">
              <w:rPr>
                <w:szCs w:val="20"/>
              </w:rPr>
              <w:t xml:space="preserve"> </w:t>
            </w:r>
            <w:ins w:id="109" w:author="Johan Vestergaard Paulsen" w:date="2025-05-07T16:44:00Z">
              <w:r w:rsidRPr="0022261A">
                <w:rPr>
                  <w:szCs w:val="20"/>
                </w:rPr>
                <w:t xml:space="preserve">DANAK </w:t>
              </w:r>
            </w:ins>
            <w:ins w:id="110" w:author="Johan Vestergaard Paulsen" w:date="2025-10-02T17:19:00Z">
              <w:r w:rsidR="00DA4602">
                <w:rPr>
                  <w:szCs w:val="20"/>
                </w:rPr>
                <w:t>notificerer</w:t>
              </w:r>
            </w:ins>
            <w:del w:id="111" w:author="Johan Vestergaard Paulsen" w:date="2025-05-07T17:44:00Z">
              <w:r w:rsidRPr="0022261A" w:rsidDel="0054433E">
                <w:rPr>
                  <w:szCs w:val="20"/>
                </w:rPr>
                <w:delText xml:space="preserve">Der kan </w:delText>
              </w:r>
            </w:del>
            <w:del w:id="112" w:author="Johan Vestergaard Paulsen" w:date="2025-10-02T17:19:00Z">
              <w:r w:rsidRPr="0022261A" w:rsidDel="00DA4602">
                <w:rPr>
                  <w:szCs w:val="20"/>
                </w:rPr>
                <w:delText>alene opnås notifikation</w:delText>
              </w:r>
            </w:del>
            <w:r w:rsidRPr="0022261A">
              <w:rPr>
                <w:szCs w:val="20"/>
              </w:rPr>
              <w:t xml:space="preserve"> på baggrund af </w:t>
            </w:r>
            <w:del w:id="113" w:author="Johan Vestergaard Paulsen" w:date="2025-05-07T17:44:00Z">
              <w:r w:rsidRPr="0022261A" w:rsidDel="0054433E">
                <w:rPr>
                  <w:szCs w:val="20"/>
                </w:rPr>
                <w:delText xml:space="preserve">en </w:delText>
              </w:r>
            </w:del>
            <w:r w:rsidRPr="0022261A">
              <w:rPr>
                <w:szCs w:val="20"/>
              </w:rPr>
              <w:t>akkreditering</w:t>
            </w:r>
            <w:del w:id="114" w:author="Johan Vestergaard Paulsen" w:date="2025-05-07T17:44:00Z">
              <w:r w:rsidRPr="0022261A" w:rsidDel="0054433E">
                <w:rPr>
                  <w:szCs w:val="20"/>
                </w:rPr>
                <w:delText>sattest</w:delText>
              </w:r>
            </w:del>
            <w:ins w:id="115" w:author="Johan Vestergaard Paulsen" w:date="2025-10-02T17:19:00Z">
              <w:r w:rsidR="00DA4602">
                <w:rPr>
                  <w:szCs w:val="20"/>
                </w:rPr>
                <w:t>.</w:t>
              </w:r>
            </w:ins>
            <w:ins w:id="116" w:author="Johan Vestergaard Paulsen" w:date="2025-10-08T16:30:00Z">
              <w:r w:rsidR="00361693">
                <w:rPr>
                  <w:szCs w:val="20"/>
                </w:rPr>
                <w:t xml:space="preserve"> </w:t>
              </w:r>
            </w:ins>
            <w:ins w:id="117" w:author="Johan Vestergaard Paulsen" w:date="2025-10-08T16:40:00Z">
              <w:r w:rsidR="00EB428C">
                <w:rPr>
                  <w:szCs w:val="20"/>
                </w:rPr>
                <w:t>DANAK tilbagekalder notifikationen</w:t>
              </w:r>
            </w:ins>
            <w:ins w:id="118" w:author="Birgitte Durhuus Nielsen" w:date="2025-10-10T08:32:00Z">
              <w:r w:rsidR="006C5B94">
                <w:rPr>
                  <w:szCs w:val="20"/>
                </w:rPr>
                <w:t xml:space="preserve"> </w:t>
              </w:r>
            </w:ins>
            <w:ins w:id="119" w:author="Johan Vestergaard Paulsen" w:date="2025-10-10T09:32:00Z">
              <w:r w:rsidR="002D488C">
                <w:rPr>
                  <w:szCs w:val="20"/>
                </w:rPr>
                <w:t>i tilfælde</w:t>
              </w:r>
            </w:ins>
            <w:ins w:id="120" w:author="Simone Blomgaard Lauridsen" w:date="2025-10-10T13:09:00Z">
              <w:r w:rsidR="00626A9A">
                <w:rPr>
                  <w:szCs w:val="20"/>
                </w:rPr>
                <w:t>,</w:t>
              </w:r>
            </w:ins>
            <w:ins w:id="121" w:author="Johan Vestergaard Paulsen" w:date="2025-10-10T09:32:00Z">
              <w:r w:rsidR="002D488C">
                <w:rPr>
                  <w:szCs w:val="20"/>
                </w:rPr>
                <w:t xml:space="preserve"> </w:t>
              </w:r>
            </w:ins>
            <w:ins w:id="122" w:author="Johan Vestergaard Paulsen" w:date="2025-10-08T16:40:00Z">
              <w:r w:rsidR="00EB428C">
                <w:rPr>
                  <w:szCs w:val="20"/>
                </w:rPr>
                <w:t xml:space="preserve">hvor </w:t>
              </w:r>
            </w:ins>
            <w:ins w:id="123" w:author="Johan Vestergaard Paulsen" w:date="2025-10-08T16:41:00Z">
              <w:r w:rsidR="00EB428C">
                <w:rPr>
                  <w:szCs w:val="20"/>
                </w:rPr>
                <w:t>forudsætningerne ikke længere er til stede</w:t>
              </w:r>
            </w:ins>
            <w:r w:rsidR="002D488C">
              <w:rPr>
                <w:szCs w:val="20"/>
              </w:rPr>
              <w:t>.</w:t>
            </w:r>
          </w:p>
          <w:p w14:paraId="097F21A3" w14:textId="10880D48" w:rsidR="00AC7504" w:rsidRDefault="00566AC8" w:rsidP="00C127F2">
            <w:pPr>
              <w:rPr>
                <w:ins w:id="124" w:author="Johan Vestergaard Paulsen" w:date="2025-08-13T13:27:00Z"/>
                <w:szCs w:val="20"/>
              </w:rPr>
            </w:pPr>
            <w:ins w:id="125" w:author="Simone Blomgaard Lauridsen" w:date="2025-10-03T14:00:00Z">
              <w:del w:id="126" w:author="Johan Vestergaard Paulsen" w:date="2025-10-08T16:31:00Z">
                <w:r w:rsidDel="00361693">
                  <w:rPr>
                    <w:szCs w:val="20"/>
                  </w:rPr>
                  <w:delText>,</w:delText>
                </w:r>
              </w:del>
            </w:ins>
          </w:p>
          <w:p w14:paraId="61583882" w14:textId="77777777" w:rsidR="00C234AE" w:rsidRDefault="00C234AE" w:rsidP="00C127F2">
            <w:pPr>
              <w:rPr>
                <w:ins w:id="127" w:author="Johan Vestergaard Paulsen" w:date="2025-08-13T13:14:00Z"/>
                <w:szCs w:val="20"/>
              </w:rPr>
            </w:pPr>
          </w:p>
          <w:p w14:paraId="7CE0C3E5" w14:textId="77777777" w:rsidR="00D26941" w:rsidRDefault="00D26941" w:rsidP="00C127F2">
            <w:pPr>
              <w:rPr>
                <w:ins w:id="128" w:author="Johan Vestergaard Paulsen" w:date="2025-08-13T13:14:00Z"/>
                <w:szCs w:val="20"/>
              </w:rPr>
            </w:pPr>
          </w:p>
          <w:p w14:paraId="7C381DEC" w14:textId="6CFA3171" w:rsidR="00D26941" w:rsidRPr="0022261A" w:rsidRDefault="00D26941" w:rsidP="00C234AE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411723ED" w14:textId="77777777" w:rsidR="00EB428C" w:rsidRDefault="00EB428C" w:rsidP="006D191F">
            <w:pPr>
              <w:rPr>
                <w:szCs w:val="20"/>
              </w:rPr>
            </w:pPr>
            <w:r>
              <w:rPr>
                <w:szCs w:val="20"/>
              </w:rPr>
              <w:t>”Notificerende” myndighed ændres til ”bemyndigende”, da denne sproglige ændring er foretaget i forordningen.</w:t>
            </w:r>
          </w:p>
          <w:p w14:paraId="77CE3EA1" w14:textId="77777777" w:rsidR="00EB428C" w:rsidRDefault="00EB428C" w:rsidP="006D191F">
            <w:pPr>
              <w:rPr>
                <w:szCs w:val="20"/>
              </w:rPr>
            </w:pPr>
          </w:p>
          <w:p w14:paraId="6A275941" w14:textId="2FCA1D2E" w:rsidR="00566AC8" w:rsidRDefault="00566AC8" w:rsidP="006D191F">
            <w:pPr>
              <w:rPr>
                <w:szCs w:val="20"/>
              </w:rPr>
            </w:pPr>
            <w:r>
              <w:rPr>
                <w:szCs w:val="20"/>
              </w:rPr>
              <w:t>Flere artikelnumre er ændret i den reviderede byggevareforordning (2024/3110-forordningen):</w:t>
            </w:r>
          </w:p>
          <w:p w14:paraId="12159AAC" w14:textId="77777777" w:rsidR="00EB428C" w:rsidRDefault="00EB428C" w:rsidP="006D191F">
            <w:pPr>
              <w:rPr>
                <w:szCs w:val="20"/>
              </w:rPr>
            </w:pPr>
          </w:p>
          <w:p w14:paraId="0C46F5AB" w14:textId="61C15915" w:rsidR="0022261A" w:rsidRPr="0022261A" w:rsidRDefault="00566AC8" w:rsidP="006D191F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39 i den nuværende bliver</w:t>
            </w:r>
            <w:r>
              <w:rPr>
                <w:szCs w:val="20"/>
              </w:rPr>
              <w:t xml:space="preserve"> artikel</w:t>
            </w:r>
            <w:r w:rsidR="0022261A" w:rsidRPr="0022261A">
              <w:rPr>
                <w:szCs w:val="20"/>
              </w:rPr>
              <w:t xml:space="preserve"> 42 i 2024-forordningen.</w:t>
            </w:r>
          </w:p>
          <w:p w14:paraId="3828C0CB" w14:textId="77777777" w:rsidR="00EB428C" w:rsidRDefault="00EB428C" w:rsidP="00FF432F">
            <w:pPr>
              <w:rPr>
                <w:szCs w:val="20"/>
              </w:rPr>
            </w:pPr>
          </w:p>
          <w:p w14:paraId="51571A01" w14:textId="77777777" w:rsidR="00EB428C" w:rsidRDefault="00566AC8" w:rsidP="00FF432F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40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43 i 2024-forordningen. </w:t>
            </w:r>
          </w:p>
          <w:p w14:paraId="6E0FAA4F" w14:textId="77777777" w:rsidR="00EB428C" w:rsidRDefault="00EB428C" w:rsidP="00FF432F">
            <w:pPr>
              <w:rPr>
                <w:szCs w:val="20"/>
              </w:rPr>
            </w:pPr>
          </w:p>
          <w:p w14:paraId="67E249DD" w14:textId="158D7008" w:rsidR="0022261A" w:rsidRP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t>Artikel 40 i den nuværende forbliver i kraft</w:t>
            </w:r>
            <w:r w:rsidR="00683BE3">
              <w:rPr>
                <w:szCs w:val="20"/>
              </w:rPr>
              <w:t>, hvor</w:t>
            </w:r>
            <w:r w:rsidR="00EB428C">
              <w:rPr>
                <w:szCs w:val="20"/>
              </w:rPr>
              <w:t>for</w:t>
            </w:r>
            <w:r w:rsidR="00683BE3">
              <w:rPr>
                <w:szCs w:val="20"/>
              </w:rPr>
              <w:t xml:space="preserve"> der henvises til begge artikler.</w:t>
            </w:r>
          </w:p>
          <w:p w14:paraId="509A5671" w14:textId="77777777" w:rsidR="0022261A" w:rsidRPr="0022261A" w:rsidRDefault="0022261A" w:rsidP="006D191F">
            <w:pPr>
              <w:rPr>
                <w:szCs w:val="20"/>
              </w:rPr>
            </w:pPr>
          </w:p>
          <w:p w14:paraId="4507840B" w14:textId="32A8B2E3" w:rsidR="0022261A" w:rsidRPr="0022261A" w:rsidRDefault="00EB428C" w:rsidP="006D191F">
            <w:pPr>
              <w:rPr>
                <w:szCs w:val="20"/>
              </w:rPr>
            </w:pPr>
            <w:r>
              <w:rPr>
                <w:szCs w:val="20"/>
              </w:rPr>
              <w:t>Det er anset for o</w:t>
            </w:r>
            <w:r w:rsidR="0022261A" w:rsidRPr="0022261A">
              <w:rPr>
                <w:szCs w:val="20"/>
              </w:rPr>
              <w:t xml:space="preserve">verflødigt at henvise til </w:t>
            </w:r>
            <w:r w:rsidR="0069437D" w:rsidRPr="0022261A">
              <w:rPr>
                <w:szCs w:val="20"/>
              </w:rPr>
              <w:t>2024-forordningen</w:t>
            </w:r>
            <w:r w:rsidR="0069437D">
              <w:rPr>
                <w:szCs w:val="20"/>
              </w:rPr>
              <w:t xml:space="preserve">s </w:t>
            </w:r>
            <w:r w:rsidR="00566AC8"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43, stk. 3.</w:t>
            </w:r>
          </w:p>
          <w:p w14:paraId="7407E309" w14:textId="77777777" w:rsidR="0022261A" w:rsidRPr="0022261A" w:rsidRDefault="0022261A" w:rsidP="00FF432F">
            <w:pPr>
              <w:rPr>
                <w:szCs w:val="20"/>
              </w:rPr>
            </w:pPr>
          </w:p>
          <w:p w14:paraId="58DC5E95" w14:textId="30EF6482" w:rsidR="0022261A" w:rsidRPr="0022261A" w:rsidRDefault="00566AC8" w:rsidP="006F0C27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47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50 i 2024-forordningen.</w:t>
            </w:r>
          </w:p>
          <w:p w14:paraId="5CAC4B94" w14:textId="77777777" w:rsidR="0022261A" w:rsidRPr="0022261A" w:rsidRDefault="0022261A" w:rsidP="00FF432F">
            <w:pPr>
              <w:rPr>
                <w:szCs w:val="20"/>
              </w:rPr>
            </w:pPr>
          </w:p>
          <w:p w14:paraId="329B5C0D" w14:textId="3CBD5F69" w:rsidR="0022261A" w:rsidRPr="0022261A" w:rsidRDefault="00566AC8" w:rsidP="00AC051D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48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51 i 2024-forordningen.</w:t>
            </w:r>
          </w:p>
          <w:p w14:paraId="20DB3997" w14:textId="77777777" w:rsidR="0022261A" w:rsidRPr="0022261A" w:rsidRDefault="0022261A" w:rsidP="00AC051D">
            <w:pPr>
              <w:rPr>
                <w:szCs w:val="20"/>
              </w:rPr>
            </w:pPr>
          </w:p>
          <w:p w14:paraId="5ADA9CB9" w14:textId="0A33E8DD" w:rsidR="0022261A" w:rsidRPr="0022261A" w:rsidRDefault="00566AC8" w:rsidP="00AC051D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50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53 i 2024-forordningen.</w:t>
            </w:r>
          </w:p>
          <w:p w14:paraId="6D5DDA88" w14:textId="77777777" w:rsidR="0022261A" w:rsidRPr="0022261A" w:rsidRDefault="0022261A" w:rsidP="00FF432F">
            <w:pPr>
              <w:rPr>
                <w:szCs w:val="20"/>
              </w:rPr>
            </w:pPr>
          </w:p>
          <w:p w14:paraId="6B7353A0" w14:textId="7F516215" w:rsid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t xml:space="preserve">Der lægges op til indholdsmæssig </w:t>
            </w:r>
            <w:r w:rsidR="0069437D">
              <w:rPr>
                <w:szCs w:val="20"/>
              </w:rPr>
              <w:t>videreførelse</w:t>
            </w:r>
            <w:r w:rsidRPr="0022261A">
              <w:rPr>
                <w:szCs w:val="20"/>
              </w:rPr>
              <w:t xml:space="preserve"> af, at notifikation sker på baggrund af akkreditering.</w:t>
            </w:r>
            <w:r w:rsidR="00EB428C">
              <w:rPr>
                <w:szCs w:val="20"/>
              </w:rPr>
              <w:t xml:space="preserve"> Det </w:t>
            </w:r>
            <w:r w:rsidR="009557DF">
              <w:rPr>
                <w:szCs w:val="20"/>
              </w:rPr>
              <w:t>er</w:t>
            </w:r>
            <w:r w:rsidR="00EB428C">
              <w:rPr>
                <w:szCs w:val="20"/>
              </w:rPr>
              <w:t xml:space="preserve"> indeholdt i opgaven, at DANAK også tilbagekalder notifikationen, hvor forudsætningen (akkreditering) bortfalder. Denne forudsætning følger </w:t>
            </w:r>
            <w:r w:rsidR="00EB428C">
              <w:rPr>
                <w:szCs w:val="20"/>
              </w:rPr>
              <w:lastRenderedPageBreak/>
              <w:t xml:space="preserve">bemærkningerne til byggeloven, hvoraf fremgår, at der ikke fastlægges klageadgang for afgørelser omkring notifikation, da </w:t>
            </w:r>
            <w:r w:rsidR="0069437D">
              <w:rPr>
                <w:szCs w:val="20"/>
              </w:rPr>
              <w:t>notifikationen</w:t>
            </w:r>
            <w:r w:rsidR="00EB428C">
              <w:rPr>
                <w:szCs w:val="20"/>
              </w:rPr>
              <w:t xml:space="preserve"> følger akkrediteringen og der er klageadgang for så vidt angår akkrediteringen. For at præcisere, at </w:t>
            </w:r>
            <w:r w:rsidR="0069437D">
              <w:rPr>
                <w:szCs w:val="20"/>
              </w:rPr>
              <w:t>tilbagekaldelse</w:t>
            </w:r>
            <w:r w:rsidR="00EB428C">
              <w:rPr>
                <w:szCs w:val="20"/>
              </w:rPr>
              <w:t xml:space="preserve"> er indeholdt</w:t>
            </w:r>
            <w:r w:rsidR="0069437D">
              <w:rPr>
                <w:szCs w:val="20"/>
              </w:rPr>
              <w:t xml:space="preserve"> i opgaven</w:t>
            </w:r>
            <w:r w:rsidR="00EB428C">
              <w:rPr>
                <w:szCs w:val="20"/>
              </w:rPr>
              <w:t>, foretages en tilføjelse til bekendtgørelsen</w:t>
            </w:r>
            <w:r w:rsidR="0069437D">
              <w:rPr>
                <w:szCs w:val="20"/>
              </w:rPr>
              <w:t>s tekst</w:t>
            </w:r>
            <w:r w:rsidR="00EB428C">
              <w:rPr>
                <w:szCs w:val="20"/>
              </w:rPr>
              <w:t>.</w:t>
            </w:r>
          </w:p>
          <w:p w14:paraId="626371AD" w14:textId="77777777" w:rsidR="0022261A" w:rsidRPr="0022261A" w:rsidRDefault="0022261A" w:rsidP="00FF432F">
            <w:pPr>
              <w:rPr>
                <w:szCs w:val="20"/>
              </w:rPr>
            </w:pPr>
          </w:p>
          <w:p w14:paraId="02EC1075" w14:textId="77777777" w:rsid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t>Det er ikke relevant at have ordet ”udpegning” med i bestemmelse</w:t>
            </w:r>
            <w:r w:rsidR="00402FD8">
              <w:rPr>
                <w:szCs w:val="20"/>
              </w:rPr>
              <w:t>n</w:t>
            </w:r>
            <w:r w:rsidRPr="0022261A">
              <w:rPr>
                <w:szCs w:val="20"/>
              </w:rPr>
              <w:t>.</w:t>
            </w:r>
            <w:r w:rsidR="00EB428C">
              <w:rPr>
                <w:szCs w:val="20"/>
              </w:rPr>
              <w:t xml:space="preserve"> Det er indeholdt i notifikationen.</w:t>
            </w:r>
          </w:p>
          <w:p w14:paraId="75C4E618" w14:textId="77777777" w:rsidR="00EB428C" w:rsidRDefault="00EB428C" w:rsidP="00FF432F">
            <w:pPr>
              <w:rPr>
                <w:ins w:id="129" w:author="Johan Vestergaard Paulsen" w:date="2025-10-08T16:41:00Z"/>
                <w:szCs w:val="20"/>
              </w:rPr>
            </w:pPr>
          </w:p>
          <w:p w14:paraId="0B97CCE5" w14:textId="1F407674" w:rsidR="00EB428C" w:rsidDel="00EB428C" w:rsidRDefault="00EB428C" w:rsidP="00FF432F">
            <w:pPr>
              <w:rPr>
                <w:del w:id="130" w:author="Johan Vestergaard Paulsen" w:date="2025-10-08T16:41:00Z"/>
                <w:szCs w:val="20"/>
              </w:rPr>
            </w:pPr>
          </w:p>
          <w:p w14:paraId="35AE0353" w14:textId="7849ED12" w:rsidR="00EB428C" w:rsidRPr="0022261A" w:rsidRDefault="00EB428C" w:rsidP="00EB428C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6FC248C9" w14:textId="0EFAAB81" w:rsidR="00D47957" w:rsidRPr="0022261A" w:rsidRDefault="00D47957" w:rsidP="0088285F">
            <w:pPr>
              <w:rPr>
                <w:szCs w:val="20"/>
              </w:rPr>
            </w:pPr>
          </w:p>
        </w:tc>
      </w:tr>
      <w:tr w:rsidR="0022261A" w:rsidRPr="0022261A" w14:paraId="2F132865" w14:textId="77777777" w:rsidTr="007B2BA8">
        <w:tc>
          <w:tcPr>
            <w:tcW w:w="4248" w:type="dxa"/>
          </w:tcPr>
          <w:p w14:paraId="6EBD9C9B" w14:textId="77777777" w:rsidR="0022261A" w:rsidRPr="0022261A" w:rsidDel="006E3C74" w:rsidRDefault="0022261A" w:rsidP="00420451">
            <w:pPr>
              <w:rPr>
                <w:del w:id="131" w:author="Johan Vestergaard Paulsen" w:date="2025-05-21T14:44:00Z"/>
                <w:szCs w:val="20"/>
              </w:rPr>
            </w:pPr>
            <w:del w:id="132" w:author="Johan Vestergaard Paulsen" w:date="2025-05-21T14:44:00Z">
              <w:r w:rsidRPr="0022261A" w:rsidDel="006E3C74">
                <w:rPr>
                  <w:szCs w:val="20"/>
                </w:rPr>
                <w:lastRenderedPageBreak/>
                <w:delText>Kapitel 5</w:delText>
              </w:r>
            </w:del>
          </w:p>
          <w:p w14:paraId="7B2DDAD2" w14:textId="77777777" w:rsidR="0022261A" w:rsidRPr="0022261A" w:rsidDel="006E3C74" w:rsidRDefault="0022261A" w:rsidP="00420451">
            <w:pPr>
              <w:rPr>
                <w:del w:id="133" w:author="Johan Vestergaard Paulsen" w:date="2025-05-21T14:44:00Z"/>
                <w:i/>
                <w:iCs/>
                <w:szCs w:val="20"/>
              </w:rPr>
            </w:pPr>
            <w:del w:id="134" w:author="Johan Vestergaard Paulsen" w:date="2025-05-07T17:19:00Z">
              <w:r w:rsidRPr="0022261A" w:rsidDel="00606E06">
                <w:rPr>
                  <w:i/>
                  <w:iCs/>
                  <w:szCs w:val="20"/>
                </w:rPr>
                <w:delText xml:space="preserve">Betaling </w:delText>
              </w:r>
            </w:del>
            <w:del w:id="135" w:author="Johan Vestergaard Paulsen" w:date="2025-05-21T14:44:00Z">
              <w:r w:rsidRPr="0022261A" w:rsidDel="006E3C74">
                <w:rPr>
                  <w:i/>
                  <w:iCs/>
                  <w:szCs w:val="20"/>
                </w:rPr>
                <w:delText>for DANAK’s ydelser</w:delText>
              </w:r>
            </w:del>
            <w:del w:id="136" w:author="Johan Vestergaard Paulsen" w:date="2025-05-07T17:19:00Z">
              <w:r w:rsidRPr="0022261A" w:rsidDel="00606E06">
                <w:rPr>
                  <w:i/>
                  <w:iCs/>
                  <w:szCs w:val="20"/>
                </w:rPr>
                <w:delText xml:space="preserve"> (gebyrer)</w:delText>
              </w:r>
            </w:del>
          </w:p>
          <w:p w14:paraId="29309583" w14:textId="5746EFAD" w:rsidR="0022261A" w:rsidRPr="0022261A" w:rsidRDefault="0022261A" w:rsidP="00420451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 xml:space="preserve">§ </w:t>
            </w:r>
            <w:ins w:id="137" w:author="Johan Vestergaard Paulsen" w:date="2025-05-21T15:01:00Z">
              <w:r w:rsidRPr="0022261A">
                <w:rPr>
                  <w:b/>
                  <w:bCs/>
                  <w:szCs w:val="20"/>
                </w:rPr>
                <w:t>3</w:t>
              </w:r>
            </w:ins>
            <w:del w:id="138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6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> DANAK kan</w:t>
            </w:r>
            <w:del w:id="139" w:author="Johan Vestergaard Paulsen" w:date="2025-05-07T17:20:00Z">
              <w:r w:rsidRPr="0022261A" w:rsidDel="00606E06">
                <w:rPr>
                  <w:szCs w:val="20"/>
                </w:rPr>
                <w:delText>,</w:delText>
              </w:r>
            </w:del>
            <w:r w:rsidRPr="0022261A">
              <w:rPr>
                <w:szCs w:val="20"/>
              </w:rPr>
              <w:t xml:space="preserve"> </w:t>
            </w:r>
            <w:del w:id="140" w:author="Johan Vestergaard Paulsen" w:date="2025-05-07T17:20:00Z">
              <w:r w:rsidRPr="0022261A" w:rsidDel="00606E06">
                <w:rPr>
                  <w:szCs w:val="20"/>
                </w:rPr>
                <w:delText xml:space="preserve">inden for en ramme aftalt med </w:delText>
              </w:r>
            </w:del>
            <w:del w:id="141" w:author="Johan Vestergaard Paulsen" w:date="2025-04-14T13:08:00Z">
              <w:r w:rsidRPr="0022261A" w:rsidDel="008A22E4">
                <w:rPr>
                  <w:szCs w:val="20"/>
                </w:rPr>
                <w:delText>Trafik-, Bygge</w:delText>
              </w:r>
            </w:del>
            <w:del w:id="142" w:author="Johan Vestergaard Paulsen" w:date="2025-05-07T17:20:00Z">
              <w:r w:rsidRPr="0022261A" w:rsidDel="00606E06">
                <w:rPr>
                  <w:szCs w:val="20"/>
                </w:rPr>
                <w:delText xml:space="preserve">- og Boligstyrelsen, </w:delText>
              </w:r>
            </w:del>
            <w:r w:rsidRPr="0022261A">
              <w:rPr>
                <w:szCs w:val="20"/>
              </w:rPr>
              <w:t xml:space="preserve">opkræve </w:t>
            </w:r>
            <w:del w:id="143" w:author="Johan Vestergaard Paulsen" w:date="2025-05-07T17:19:00Z">
              <w:r w:rsidRPr="0022261A" w:rsidDel="00606E06">
                <w:rPr>
                  <w:szCs w:val="20"/>
                </w:rPr>
                <w:delText>betaling (gebyrer)</w:delText>
              </w:r>
            </w:del>
            <w:ins w:id="144" w:author="Johan Vestergaard Paulsen" w:date="2025-05-07T17:19:00Z">
              <w:r w:rsidRPr="0022261A">
                <w:rPr>
                  <w:szCs w:val="20"/>
                </w:rPr>
                <w:t>vederlag</w:t>
              </w:r>
            </w:ins>
            <w:r w:rsidRPr="0022261A">
              <w:rPr>
                <w:szCs w:val="20"/>
              </w:rPr>
              <w:t xml:space="preserve"> til dækning af </w:t>
            </w:r>
            <w:del w:id="145" w:author="Johan Vestergaard Paulsen" w:date="2025-10-02T17:49:00Z">
              <w:r w:rsidRPr="0022261A" w:rsidDel="00AC7504">
                <w:rPr>
                  <w:szCs w:val="20"/>
                </w:rPr>
                <w:delText xml:space="preserve">DANAK´s </w:delText>
              </w:r>
            </w:del>
            <w:r w:rsidRPr="0022261A">
              <w:rPr>
                <w:szCs w:val="20"/>
              </w:rPr>
              <w:t>udgifter i forbindelse med de opgaver</w:t>
            </w:r>
            <w:del w:id="146" w:author="Johan Vestergaard Paulsen" w:date="2025-10-08T16:43:00Z">
              <w:r w:rsidRPr="0022261A" w:rsidDel="00EB428C">
                <w:rPr>
                  <w:szCs w:val="20"/>
                </w:rPr>
                <w:delText xml:space="preserve"> om udpegning, vurdering, notifikation og overvågning af notificerede organer og om ansøgning, overvågning og evaluering af tekniske vurderingsorganer</w:delText>
              </w:r>
            </w:del>
            <w:r w:rsidRPr="0022261A">
              <w:rPr>
                <w:szCs w:val="20"/>
              </w:rPr>
              <w:t xml:space="preserve">, som følger af denne bekendtgørelse. </w:t>
            </w:r>
            <w:del w:id="147" w:author="Johan Vestergaard Paulsen" w:date="2025-10-10T09:31:00Z">
              <w:r w:rsidRPr="0022261A" w:rsidDel="002D488C">
                <w:rPr>
                  <w:szCs w:val="20"/>
                </w:rPr>
                <w:delText>Priserne (gebyrerne)</w:delText>
              </w:r>
            </w:del>
            <w:ins w:id="148" w:author="Johan Vestergaard Paulsen" w:date="2025-05-07T17:20:00Z">
              <w:r w:rsidRPr="0022261A">
                <w:rPr>
                  <w:szCs w:val="20"/>
                </w:rPr>
                <w:t>Vederlaget</w:t>
              </w:r>
            </w:ins>
            <w:r w:rsidRPr="0022261A">
              <w:rPr>
                <w:szCs w:val="20"/>
              </w:rPr>
              <w:t xml:space="preserve"> skal fastsættes uden fortjeneste for øje</w:t>
            </w:r>
            <w:ins w:id="149" w:author="Johan Vestergaard Paulsen" w:date="2025-05-07T17:21:00Z">
              <w:r w:rsidRPr="0022261A">
                <w:rPr>
                  <w:szCs w:val="20"/>
                </w:rPr>
                <w:t xml:space="preserve"> og godkendes af Social- og Boligstyrelsen, før det kan effektueres</w:t>
              </w:r>
            </w:ins>
            <w:r w:rsidRPr="0022261A">
              <w:rPr>
                <w:szCs w:val="20"/>
              </w:rPr>
              <w:t xml:space="preserve">. </w:t>
            </w:r>
            <w:del w:id="150" w:author="Johan Vestergaard Paulsen" w:date="2025-05-07T17:20:00Z">
              <w:r w:rsidRPr="0022261A" w:rsidDel="00606E06">
                <w:rPr>
                  <w:szCs w:val="20"/>
                </w:rPr>
                <w:delText>Priserne (gebyrerne)</w:delText>
              </w:r>
            </w:del>
            <w:ins w:id="151" w:author="Johan Vestergaard Paulsen" w:date="2025-05-07T17:20:00Z">
              <w:r w:rsidRPr="0022261A">
                <w:rPr>
                  <w:szCs w:val="20"/>
                </w:rPr>
                <w:t>Vederlaget</w:t>
              </w:r>
            </w:ins>
            <w:r w:rsidRPr="0022261A">
              <w:rPr>
                <w:szCs w:val="20"/>
              </w:rPr>
              <w:t xml:space="preserve"> fastsættes én gang årligt. De aktuelle </w:t>
            </w:r>
            <w:del w:id="152" w:author="Johan Vestergaard Paulsen" w:date="2025-05-07T17:21:00Z">
              <w:r w:rsidRPr="0022261A" w:rsidDel="00606E06">
                <w:rPr>
                  <w:szCs w:val="20"/>
                </w:rPr>
                <w:delText>priser (gebyrer)</w:delText>
              </w:r>
            </w:del>
            <w:ins w:id="153" w:author="Johan Vestergaard Paulsen" w:date="2025-05-07T17:21:00Z">
              <w:r w:rsidRPr="0022261A">
                <w:rPr>
                  <w:szCs w:val="20"/>
                </w:rPr>
                <w:t>vederlag</w:t>
              </w:r>
            </w:ins>
            <w:r w:rsidRPr="0022261A">
              <w:rPr>
                <w:szCs w:val="20"/>
              </w:rPr>
              <w:t xml:space="preserve"> </w:t>
            </w:r>
            <w:del w:id="154" w:author="Johan Vestergaard Paulsen" w:date="2025-05-07T17:31:00Z">
              <w:r w:rsidRPr="0022261A" w:rsidDel="00CC375C">
                <w:rPr>
                  <w:szCs w:val="20"/>
                </w:rPr>
                <w:delText xml:space="preserve">for DANAK’s ydelser </w:delText>
              </w:r>
            </w:del>
            <w:r w:rsidRPr="0022261A">
              <w:rPr>
                <w:szCs w:val="20"/>
              </w:rPr>
              <w:t>offentliggøres på DANAK’s hjemmeside.</w:t>
            </w:r>
          </w:p>
          <w:p w14:paraId="29BAC6D8" w14:textId="77777777" w:rsidR="0022261A" w:rsidRPr="0022261A" w:rsidRDefault="0022261A" w:rsidP="00FF432F">
            <w:pPr>
              <w:rPr>
                <w:szCs w:val="20"/>
              </w:rPr>
            </w:pPr>
          </w:p>
          <w:p w14:paraId="10539146" w14:textId="77777777" w:rsidR="0022261A" w:rsidRPr="0022261A" w:rsidRDefault="0022261A" w:rsidP="00FF432F">
            <w:pPr>
              <w:rPr>
                <w:szCs w:val="20"/>
              </w:rPr>
            </w:pPr>
          </w:p>
          <w:p w14:paraId="185448B6" w14:textId="77777777" w:rsidR="0022261A" w:rsidRPr="0022261A" w:rsidRDefault="0022261A" w:rsidP="00FF432F">
            <w:pPr>
              <w:rPr>
                <w:szCs w:val="20"/>
              </w:rPr>
            </w:pPr>
          </w:p>
          <w:p w14:paraId="75EA73BF" w14:textId="77777777" w:rsidR="0022261A" w:rsidRPr="0022261A" w:rsidRDefault="0022261A" w:rsidP="00FF432F">
            <w:pPr>
              <w:rPr>
                <w:szCs w:val="20"/>
              </w:rPr>
            </w:pPr>
          </w:p>
          <w:p w14:paraId="40F4635A" w14:textId="77777777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3967D934" w14:textId="1F84F605" w:rsidR="0066378A" w:rsidRDefault="0022261A" w:rsidP="00FD4EF3">
            <w:pPr>
              <w:rPr>
                <w:szCs w:val="20"/>
              </w:rPr>
            </w:pPr>
            <w:r w:rsidRPr="0022261A">
              <w:rPr>
                <w:szCs w:val="20"/>
              </w:rPr>
              <w:t>Regler om vederlag til DANAK er rykket opad</w:t>
            </w:r>
            <w:r w:rsidR="002142A8">
              <w:rPr>
                <w:szCs w:val="20"/>
              </w:rPr>
              <w:t xml:space="preserve"> i bekendtgørelsen</w:t>
            </w:r>
            <w:r w:rsidRPr="0022261A">
              <w:rPr>
                <w:szCs w:val="20"/>
              </w:rPr>
              <w:t>, sådan at alle regler om DANAK’s opgaver i relation til notificerede organer står i samme kapitel.</w:t>
            </w:r>
            <w:r w:rsidR="0066378A">
              <w:rPr>
                <w:szCs w:val="20"/>
              </w:rPr>
              <w:t xml:space="preserve"> Bestemmelsens tekst forkortes, hvorved </w:t>
            </w:r>
            <w:r w:rsidR="00485746">
              <w:rPr>
                <w:szCs w:val="20"/>
              </w:rPr>
              <w:t xml:space="preserve">det </w:t>
            </w:r>
            <w:r w:rsidR="0066378A">
              <w:rPr>
                <w:szCs w:val="20"/>
              </w:rPr>
              <w:t>også sikres, at der ikke udelades nogen opgave ved beregningen af vederlaget.</w:t>
            </w:r>
          </w:p>
          <w:p w14:paraId="6ECAFE79" w14:textId="77777777" w:rsidR="0066378A" w:rsidRDefault="0066378A" w:rsidP="00FD4EF3">
            <w:pPr>
              <w:rPr>
                <w:szCs w:val="20"/>
              </w:rPr>
            </w:pPr>
          </w:p>
          <w:p w14:paraId="16DCA4A7" w14:textId="605AB9BB" w:rsidR="0022261A" w:rsidRDefault="0022261A" w:rsidP="00FD4EF3">
            <w:pPr>
              <w:rPr>
                <w:szCs w:val="20"/>
              </w:rPr>
            </w:pPr>
            <w:r w:rsidRPr="0022261A">
              <w:rPr>
                <w:szCs w:val="20"/>
              </w:rPr>
              <w:t>Ordet ”gebyr” ændres til ”vederlag” for at undgå forveksling med det for</w:t>
            </w:r>
            <w:r w:rsidR="000C76E6">
              <w:rPr>
                <w:szCs w:val="20"/>
              </w:rPr>
              <w:t>v</w:t>
            </w:r>
            <w:r w:rsidRPr="0022261A">
              <w:rPr>
                <w:szCs w:val="20"/>
              </w:rPr>
              <w:t>a</w:t>
            </w:r>
            <w:r w:rsidR="000C76E6">
              <w:rPr>
                <w:szCs w:val="20"/>
              </w:rPr>
              <w:t>l</w:t>
            </w:r>
            <w:r w:rsidRPr="0022261A">
              <w:rPr>
                <w:szCs w:val="20"/>
              </w:rPr>
              <w:t>tningsretlige begreb ”gebyr”</w:t>
            </w:r>
            <w:r w:rsidR="0066378A">
              <w:rPr>
                <w:szCs w:val="20"/>
              </w:rPr>
              <w:t>, da DANAK ikke er en statslig eller kommunal myndighed (selv om DANAK skal optræde som en myndighed i forbindelse med afgørelsesvirksomheden)</w:t>
            </w:r>
            <w:r w:rsidRPr="0022261A">
              <w:rPr>
                <w:szCs w:val="20"/>
              </w:rPr>
              <w:t xml:space="preserve">. </w:t>
            </w:r>
            <w:r w:rsidR="0066378A">
              <w:rPr>
                <w:szCs w:val="20"/>
              </w:rPr>
              <w:t>P</w:t>
            </w:r>
            <w:r w:rsidRPr="0022261A">
              <w:rPr>
                <w:szCs w:val="20"/>
              </w:rPr>
              <w:t>rincippet er det samme</w:t>
            </w:r>
            <w:r w:rsidR="0066378A">
              <w:rPr>
                <w:szCs w:val="20"/>
              </w:rPr>
              <w:t xml:space="preserve"> s</w:t>
            </w:r>
            <w:r w:rsidR="00485746">
              <w:rPr>
                <w:szCs w:val="20"/>
              </w:rPr>
              <w:t>o</w:t>
            </w:r>
            <w:r w:rsidR="0066378A">
              <w:rPr>
                <w:szCs w:val="20"/>
              </w:rPr>
              <w:t>m et gebyr</w:t>
            </w:r>
            <w:r w:rsidRPr="0022261A">
              <w:rPr>
                <w:szCs w:val="20"/>
              </w:rPr>
              <w:t xml:space="preserve">, nemlig at </w:t>
            </w:r>
            <w:r w:rsidR="0066378A">
              <w:rPr>
                <w:szCs w:val="20"/>
              </w:rPr>
              <w:t>vederlaget</w:t>
            </w:r>
            <w:r w:rsidRPr="0022261A">
              <w:rPr>
                <w:szCs w:val="20"/>
              </w:rPr>
              <w:t xml:space="preserve"> skal fastsættes uden fortjeneste for øje.</w:t>
            </w:r>
          </w:p>
          <w:p w14:paraId="3E207B10" w14:textId="77777777" w:rsidR="0066378A" w:rsidRPr="0022261A" w:rsidRDefault="0066378A" w:rsidP="00FD4EF3">
            <w:pPr>
              <w:rPr>
                <w:szCs w:val="20"/>
              </w:rPr>
            </w:pPr>
          </w:p>
          <w:p w14:paraId="7AED6592" w14:textId="44598D51" w:rsidR="0066378A" w:rsidRDefault="0022261A" w:rsidP="00FD4EF3">
            <w:pPr>
              <w:rPr>
                <w:szCs w:val="20"/>
              </w:rPr>
            </w:pPr>
            <w:r w:rsidRPr="0022261A">
              <w:rPr>
                <w:szCs w:val="20"/>
              </w:rPr>
              <w:t>Ordene ”inden for en ramme” er ikke retvisende, da det er prisfastsættelsen, og ikke kun en ramme for den, som styrelsen godkender. Ordene er derfor slettet.</w:t>
            </w:r>
            <w:r w:rsidR="0066378A">
              <w:rPr>
                <w:szCs w:val="20"/>
              </w:rPr>
              <w:t xml:space="preserve"> I stedet præciseres, at vederlaget skal godkendes, før det effektueres, hvilket er praksis i dag.</w:t>
            </w:r>
          </w:p>
          <w:p w14:paraId="3D5C5668" w14:textId="29A54FF2" w:rsidR="0066378A" w:rsidRPr="0022261A" w:rsidRDefault="0066378A" w:rsidP="00FD4EF3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1A6BA7DA" w14:textId="46AEE9FD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28742D94" w14:textId="77777777" w:rsidTr="007B2BA8">
        <w:tc>
          <w:tcPr>
            <w:tcW w:w="4248" w:type="dxa"/>
          </w:tcPr>
          <w:p w14:paraId="529B0204" w14:textId="1279F51E" w:rsidR="0022261A" w:rsidRPr="0022261A" w:rsidRDefault="0022261A" w:rsidP="008F3FD4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 xml:space="preserve">§ </w:t>
            </w:r>
            <w:ins w:id="155" w:author="Johan Vestergaard Paulsen" w:date="2025-05-21T15:01:00Z">
              <w:r w:rsidRPr="0022261A">
                <w:rPr>
                  <w:b/>
                  <w:bCs/>
                  <w:szCs w:val="20"/>
                </w:rPr>
                <w:t>4</w:t>
              </w:r>
            </w:ins>
            <w:del w:id="156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3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> </w:t>
            </w:r>
            <w:del w:id="157" w:author="Johan Vestergaard Paulsen" w:date="2025-04-14T12:46:00Z">
              <w:r w:rsidRPr="0022261A" w:rsidDel="00147B19">
                <w:rPr>
                  <w:szCs w:val="20"/>
                </w:rPr>
                <w:delText>Trafik-, Bygge</w:delText>
              </w:r>
            </w:del>
            <w:ins w:id="158" w:author="Johan Vestergaard Paulsen" w:date="2025-04-14T12:46:00Z">
              <w:r w:rsidRPr="0022261A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 xml:space="preserve">- og Boligstyrelsen fører tilsyn med, at DANAK overholder kravene i </w:t>
            </w:r>
            <w:del w:id="159" w:author="Johan Vestergaard Paulsen" w:date="2025-05-21T14:15:00Z">
              <w:r w:rsidRPr="0022261A" w:rsidDel="00065B72">
                <w:rPr>
                  <w:szCs w:val="20"/>
                </w:rPr>
                <w:delText xml:space="preserve">byggevareforordningen </w:delText>
              </w:r>
            </w:del>
            <w:ins w:id="160" w:author="Johan Vestergaard Paulsen" w:date="2025-05-21T14:15:00Z">
              <w:r w:rsidRPr="0022261A">
                <w:rPr>
                  <w:szCs w:val="20"/>
                </w:rPr>
                <w:t xml:space="preserve">305/2011-forordningen </w:t>
              </w:r>
            </w:ins>
            <w:r w:rsidRPr="0022261A">
              <w:rPr>
                <w:szCs w:val="20"/>
              </w:rPr>
              <w:t>artikel 40, stk. 3, og</w:t>
            </w:r>
            <w:ins w:id="161" w:author="Johan Vestergaard Paulsen" w:date="2025-05-21T14:16:00Z">
              <w:r w:rsidRPr="0022261A">
                <w:rPr>
                  <w:szCs w:val="20"/>
                </w:rPr>
                <w:t xml:space="preserve"> kravene i 2024/3110-forordningen</w:t>
              </w:r>
            </w:ins>
            <w:r w:rsidRPr="0022261A">
              <w:rPr>
                <w:szCs w:val="20"/>
              </w:rPr>
              <w:t xml:space="preserve"> artikel 4</w:t>
            </w:r>
            <w:ins w:id="162" w:author="Johan Vestergaard Paulsen" w:date="2025-05-21T14:16:00Z">
              <w:r w:rsidRPr="0022261A">
                <w:rPr>
                  <w:szCs w:val="20"/>
                </w:rPr>
                <w:t>3</w:t>
              </w:r>
            </w:ins>
            <w:del w:id="163" w:author="Johan Vestergaard Paulsen" w:date="2025-05-21T14:16:00Z">
              <w:r w:rsidRPr="0022261A" w:rsidDel="00CA68CD">
                <w:rPr>
                  <w:szCs w:val="20"/>
                </w:rPr>
                <w:delText>1</w:delText>
              </w:r>
            </w:del>
            <w:ins w:id="164" w:author="Johan Vestergaard Paulsen" w:date="2025-05-21T14:16:00Z">
              <w:r w:rsidRPr="0022261A">
                <w:rPr>
                  <w:szCs w:val="20"/>
                </w:rPr>
                <w:t>, stk. 3, og artikel 44</w:t>
              </w:r>
            </w:ins>
            <w:r w:rsidRPr="0022261A">
              <w:rPr>
                <w:szCs w:val="20"/>
              </w:rPr>
              <w:t>. DANAK fremsender årligt en redegørelse, som beskriver, hvordan DANAK opfylder kravene</w:t>
            </w:r>
            <w:del w:id="165" w:author="Johan Vestergaard Paulsen" w:date="2025-05-21T14:17:00Z">
              <w:r w:rsidRPr="0022261A" w:rsidDel="00CA68CD">
                <w:rPr>
                  <w:szCs w:val="20"/>
                </w:rPr>
                <w:delText xml:space="preserve"> i </w:delText>
              </w:r>
            </w:del>
            <w:del w:id="166" w:author="Johan Vestergaard Paulsen" w:date="2025-04-28T13:55:00Z">
              <w:r w:rsidRPr="0022261A" w:rsidDel="00184AAA">
                <w:rPr>
                  <w:szCs w:val="20"/>
                </w:rPr>
                <w:delText xml:space="preserve">byggevareforordningen </w:delText>
              </w:r>
            </w:del>
            <w:del w:id="167" w:author="Johan Vestergaard Paulsen" w:date="2025-05-21T14:17:00Z">
              <w:r w:rsidRPr="0022261A" w:rsidDel="00CA68CD">
                <w:rPr>
                  <w:szCs w:val="20"/>
                </w:rPr>
                <w:delText>artikel 4</w:delText>
              </w:r>
            </w:del>
            <w:del w:id="168" w:author="Johan Vestergaard Paulsen" w:date="2025-04-14T12:48:00Z">
              <w:r w:rsidRPr="0022261A" w:rsidDel="00147B19">
                <w:rPr>
                  <w:szCs w:val="20"/>
                </w:rPr>
                <w:delText>0</w:delText>
              </w:r>
            </w:del>
            <w:del w:id="169" w:author="Johan Vestergaard Paulsen" w:date="2025-05-21T14:17:00Z">
              <w:r w:rsidRPr="0022261A" w:rsidDel="00CA68CD">
                <w:rPr>
                  <w:szCs w:val="20"/>
                </w:rPr>
                <w:delText>, stk. 3 og artikel 4</w:delText>
              </w:r>
            </w:del>
            <w:del w:id="170" w:author="Johan Vestergaard Paulsen" w:date="2025-04-14T12:48:00Z">
              <w:r w:rsidRPr="0022261A" w:rsidDel="00147B19">
                <w:rPr>
                  <w:szCs w:val="20"/>
                </w:rPr>
                <w:delText>1</w:delText>
              </w:r>
            </w:del>
            <w:r w:rsidRPr="0022261A">
              <w:rPr>
                <w:szCs w:val="20"/>
              </w:rPr>
              <w:t>.</w:t>
            </w:r>
          </w:p>
          <w:p w14:paraId="237594B7" w14:textId="77777777" w:rsidR="0022261A" w:rsidRPr="0022261A" w:rsidRDefault="0022261A" w:rsidP="00487FE6">
            <w:pPr>
              <w:rPr>
                <w:b/>
                <w:bCs/>
                <w:szCs w:val="20"/>
              </w:rPr>
            </w:pPr>
          </w:p>
        </w:tc>
        <w:tc>
          <w:tcPr>
            <w:tcW w:w="6379" w:type="dxa"/>
          </w:tcPr>
          <w:p w14:paraId="112B6D9E" w14:textId="0495D16C" w:rsidR="0022261A" w:rsidRPr="0022261A" w:rsidRDefault="00D418CD" w:rsidP="00FF432F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40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43</w:t>
            </w:r>
            <w:r>
              <w:rPr>
                <w:szCs w:val="20"/>
              </w:rPr>
              <w:t xml:space="preserve"> i</w:t>
            </w:r>
            <w:r w:rsidR="0022261A" w:rsidRPr="0022261A">
              <w:rPr>
                <w:szCs w:val="20"/>
              </w:rPr>
              <w:t xml:space="preserve"> 2024-forordningen. Stk. 3 </w:t>
            </w:r>
            <w:r>
              <w:rPr>
                <w:szCs w:val="20"/>
              </w:rPr>
              <w:t xml:space="preserve">i begge artikler </w:t>
            </w:r>
            <w:r w:rsidR="0022261A" w:rsidRPr="0022261A">
              <w:rPr>
                <w:szCs w:val="20"/>
              </w:rPr>
              <w:t>har samme indhold.</w:t>
            </w:r>
          </w:p>
          <w:p w14:paraId="3E925161" w14:textId="77777777" w:rsidR="0022261A" w:rsidRPr="0022261A" w:rsidRDefault="0022261A" w:rsidP="00FF432F">
            <w:pPr>
              <w:rPr>
                <w:szCs w:val="20"/>
              </w:rPr>
            </w:pPr>
          </w:p>
          <w:p w14:paraId="47C5B265" w14:textId="23914AE3" w:rsidR="0022261A" w:rsidRDefault="00D418CD" w:rsidP="0022261A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41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44 i 2024-forordningen, dog med lidt mere omfattende beskrevne krav.</w:t>
            </w:r>
          </w:p>
          <w:p w14:paraId="393996DD" w14:textId="77777777" w:rsidR="00F12712" w:rsidRDefault="00F12712" w:rsidP="0022261A">
            <w:pPr>
              <w:rPr>
                <w:szCs w:val="20"/>
              </w:rPr>
            </w:pPr>
          </w:p>
          <w:p w14:paraId="71E3A5DA" w14:textId="79E5D7F4" w:rsidR="00F12712" w:rsidRDefault="00F12712" w:rsidP="0022261A">
            <w:pPr>
              <w:rPr>
                <w:szCs w:val="20"/>
              </w:rPr>
            </w:pPr>
            <w:r>
              <w:rPr>
                <w:szCs w:val="20"/>
              </w:rPr>
              <w:t>Sidste delsætning slettes</w:t>
            </w:r>
            <w:r w:rsidR="00771670">
              <w:rPr>
                <w:szCs w:val="20"/>
              </w:rPr>
              <w:t>,</w:t>
            </w:r>
            <w:r>
              <w:rPr>
                <w:szCs w:val="20"/>
              </w:rPr>
              <w:t xml:space="preserve"> da den alene gentager.</w:t>
            </w:r>
          </w:p>
          <w:p w14:paraId="10D33EF1" w14:textId="15EFF8A5" w:rsidR="00F12712" w:rsidRPr="0022261A" w:rsidRDefault="00F12712" w:rsidP="0022261A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13225DC6" w14:textId="139CDB2D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2ECD14B7" w14:textId="77777777" w:rsidTr="007B2BA8">
        <w:tc>
          <w:tcPr>
            <w:tcW w:w="4248" w:type="dxa"/>
          </w:tcPr>
          <w:p w14:paraId="3215E192" w14:textId="5BF80751" w:rsidR="0022261A" w:rsidRPr="0022261A" w:rsidDel="00A8616D" w:rsidRDefault="0022261A" w:rsidP="00420451">
            <w:pPr>
              <w:rPr>
                <w:del w:id="171" w:author="Johan Vestergaard Paulsen" w:date="2025-10-02T17:59:00Z"/>
                <w:szCs w:val="20"/>
              </w:rPr>
            </w:pPr>
            <w:r w:rsidRPr="0022261A">
              <w:rPr>
                <w:b/>
                <w:bCs/>
                <w:szCs w:val="20"/>
              </w:rPr>
              <w:t xml:space="preserve">§ </w:t>
            </w:r>
            <w:ins w:id="172" w:author="Johan Vestergaard Paulsen" w:date="2025-05-21T15:01:00Z">
              <w:r w:rsidRPr="0022261A">
                <w:rPr>
                  <w:b/>
                  <w:bCs/>
                  <w:szCs w:val="20"/>
                </w:rPr>
                <w:t>5</w:t>
              </w:r>
            </w:ins>
            <w:del w:id="173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7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> </w:t>
            </w:r>
            <w:r w:rsidR="00987C94" w:rsidRPr="0022261A" w:rsidDel="00A8616D">
              <w:rPr>
                <w:szCs w:val="20"/>
              </w:rPr>
              <w:t xml:space="preserve"> </w:t>
            </w:r>
            <w:del w:id="174" w:author="Johan Vestergaard Paulsen" w:date="2025-10-02T17:59:00Z">
              <w:r w:rsidRPr="0022261A" w:rsidDel="00A8616D">
                <w:rPr>
                  <w:szCs w:val="20"/>
                </w:rPr>
                <w:delText>Forvaltningsloven og offentlighedsloven gælder for de sager, hvori der træffes afgørelse af DANAK om notifikation i medfør af bekendtgørelsens § 2, stk. 2.</w:delText>
              </w:r>
            </w:del>
            <w:del w:id="175" w:author="Johan Vestergaard Paulsen" w:date="2025-10-02T17:58:00Z">
              <w:r w:rsidRPr="0022261A" w:rsidDel="00AC7504">
                <w:rPr>
                  <w:szCs w:val="20"/>
                </w:rPr>
                <w:delText xml:space="preserve"> </w:delText>
              </w:r>
            </w:del>
            <w:ins w:id="176" w:author="Johan Vestergaard Paulsen" w:date="2025-10-02T17:58:00Z">
              <w:r w:rsidR="00987C94">
                <w:rPr>
                  <w:szCs w:val="20"/>
                </w:rPr>
                <w:t xml:space="preserve">Spørgsmål om </w:t>
              </w:r>
              <w:r w:rsidR="00987C94" w:rsidRPr="0022261A">
                <w:rPr>
                  <w:szCs w:val="20"/>
                </w:rPr>
                <w:t xml:space="preserve">aktindsigt efter </w:t>
              </w:r>
              <w:r w:rsidR="00987C94">
                <w:rPr>
                  <w:szCs w:val="20"/>
                </w:rPr>
                <w:t xml:space="preserve">offentlighedslovens regler </w:t>
              </w:r>
            </w:ins>
            <w:ins w:id="177" w:author="Johan Vestergaard Paulsen" w:date="2025-10-02T17:59:00Z">
              <w:r w:rsidR="00987C94">
                <w:rPr>
                  <w:szCs w:val="20"/>
                </w:rPr>
                <w:t>afgøres</w:t>
              </w:r>
            </w:ins>
            <w:ins w:id="178" w:author="Johan Vestergaard Paulsen" w:date="2025-10-02T17:58:00Z">
              <w:r w:rsidR="00987C94" w:rsidRPr="0022261A">
                <w:rPr>
                  <w:szCs w:val="20"/>
                </w:rPr>
                <w:t xml:space="preserve"> af Social- og Boligstyrelsen</w:t>
              </w:r>
            </w:ins>
            <w:ins w:id="179" w:author="Johan Vestergaard Paulsen" w:date="2025-10-02T17:59:00Z">
              <w:r w:rsidR="00987C94">
                <w:rPr>
                  <w:szCs w:val="20"/>
                </w:rPr>
                <w:t>.</w:t>
              </w:r>
            </w:ins>
          </w:p>
          <w:p w14:paraId="2ED39DA1" w14:textId="77777777" w:rsidR="0022261A" w:rsidRDefault="0022261A" w:rsidP="00A8616D">
            <w:pPr>
              <w:rPr>
                <w:ins w:id="180" w:author="Johan Vestergaard Paulsen" w:date="2025-10-02T17:59:00Z"/>
                <w:szCs w:val="20"/>
              </w:rPr>
            </w:pPr>
          </w:p>
          <w:p w14:paraId="7087389C" w14:textId="77777777" w:rsidR="00A8616D" w:rsidRPr="0022261A" w:rsidRDefault="00A8616D" w:rsidP="00A8616D">
            <w:pPr>
              <w:rPr>
                <w:b/>
                <w:bCs/>
                <w:szCs w:val="20"/>
              </w:rPr>
            </w:pPr>
          </w:p>
        </w:tc>
        <w:tc>
          <w:tcPr>
            <w:tcW w:w="6379" w:type="dxa"/>
          </w:tcPr>
          <w:p w14:paraId="4B434FB7" w14:textId="3D9825BE" w:rsidR="00A8616D" w:rsidRDefault="00A8616D" w:rsidP="00FF432F">
            <w:pPr>
              <w:rPr>
                <w:szCs w:val="20"/>
              </w:rPr>
            </w:pPr>
            <w:r>
              <w:rPr>
                <w:szCs w:val="20"/>
              </w:rPr>
              <w:t>Teksten om, at DANAK’s afgørelser er omfattet af forvaltningsloven og offentlighedsloven slettes, da dette allerede følger af de respektive lovgivninger. I så</w:t>
            </w:r>
            <w:r w:rsidR="00317E66">
              <w:rPr>
                <w:szCs w:val="20"/>
              </w:rPr>
              <w:t>danne</w:t>
            </w:r>
            <w:r>
              <w:rPr>
                <w:szCs w:val="20"/>
              </w:rPr>
              <w:t xml:space="preserve"> tilfælde bør det ikke samtidig fremgå af bekendtgørelsens tekst. Dog indfø</w:t>
            </w:r>
            <w:r w:rsidR="00317E66">
              <w:rPr>
                <w:szCs w:val="20"/>
              </w:rPr>
              <w:t>r</w:t>
            </w:r>
            <w:r>
              <w:rPr>
                <w:szCs w:val="20"/>
              </w:rPr>
              <w:t>es af hensyn til klarhed om opgavefordelingen, at det er Social- og Boligstyrelsen, som foretager vurderingen</w:t>
            </w:r>
            <w:r w:rsidR="0066378A">
              <w:rPr>
                <w:szCs w:val="20"/>
              </w:rPr>
              <w:t xml:space="preserve"> ifølge offentlighedsloven</w:t>
            </w:r>
            <w:r>
              <w:rPr>
                <w:szCs w:val="20"/>
              </w:rPr>
              <w:t>. Dette er allerede tilfældet efter den gældende bekendtgørelse, og retstilstanden viderefør</w:t>
            </w:r>
            <w:r w:rsidR="00AB7BE2">
              <w:rPr>
                <w:szCs w:val="20"/>
              </w:rPr>
              <w:t>es</w:t>
            </w:r>
            <w:r>
              <w:rPr>
                <w:szCs w:val="20"/>
              </w:rPr>
              <w:t xml:space="preserve"> </w:t>
            </w:r>
            <w:r w:rsidR="00AB7BE2">
              <w:rPr>
                <w:szCs w:val="20"/>
              </w:rPr>
              <w:t>i</w:t>
            </w:r>
            <w:r>
              <w:rPr>
                <w:szCs w:val="20"/>
              </w:rPr>
              <w:t xml:space="preserve"> den reviderede bekendtgørelse.</w:t>
            </w:r>
          </w:p>
          <w:p w14:paraId="53172755" w14:textId="3BB4598C" w:rsidR="00AC7504" w:rsidRPr="0022261A" w:rsidRDefault="00AC7504" w:rsidP="00A8616D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3A4CC923" w14:textId="039103C0" w:rsidR="0022261A" w:rsidRPr="0022261A" w:rsidRDefault="0022261A" w:rsidP="00C34D03">
            <w:pPr>
              <w:rPr>
                <w:szCs w:val="20"/>
              </w:rPr>
            </w:pPr>
          </w:p>
        </w:tc>
      </w:tr>
      <w:tr w:rsidR="0022261A" w:rsidRPr="0022261A" w14:paraId="69A21C25" w14:textId="77777777" w:rsidTr="007B2BA8">
        <w:tc>
          <w:tcPr>
            <w:tcW w:w="4248" w:type="dxa"/>
          </w:tcPr>
          <w:p w14:paraId="06B47772" w14:textId="77777777" w:rsidR="0022261A" w:rsidRPr="0022261A" w:rsidRDefault="0022261A" w:rsidP="0022261A">
            <w:pPr>
              <w:rPr>
                <w:szCs w:val="20"/>
              </w:rPr>
            </w:pPr>
            <w:r w:rsidRPr="0022261A">
              <w:rPr>
                <w:szCs w:val="20"/>
              </w:rPr>
              <w:t>Kapitel 3</w:t>
            </w:r>
          </w:p>
          <w:p w14:paraId="5456FF05" w14:textId="77777777" w:rsidR="0022261A" w:rsidRPr="0022261A" w:rsidRDefault="0022261A" w:rsidP="0022261A">
            <w:pPr>
              <w:rPr>
                <w:i/>
                <w:iCs/>
                <w:szCs w:val="20"/>
              </w:rPr>
            </w:pPr>
            <w:r w:rsidRPr="0022261A">
              <w:rPr>
                <w:i/>
                <w:iCs/>
                <w:szCs w:val="20"/>
              </w:rPr>
              <w:t>Tekniske vurderingsorganer</w:t>
            </w:r>
          </w:p>
          <w:p w14:paraId="30503638" w14:textId="77777777" w:rsidR="0022261A" w:rsidRPr="0022261A" w:rsidRDefault="0022261A" w:rsidP="008F3FD4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103CD465" w14:textId="77777777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08ACD633" w14:textId="77777777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2DC53011" w14:textId="77777777" w:rsidTr="007B2BA8">
        <w:tc>
          <w:tcPr>
            <w:tcW w:w="4248" w:type="dxa"/>
          </w:tcPr>
          <w:p w14:paraId="092760AE" w14:textId="394B58AF" w:rsidR="0022261A" w:rsidDel="00184276" w:rsidRDefault="0022261A" w:rsidP="008F3FD4">
            <w:pPr>
              <w:rPr>
                <w:del w:id="181" w:author="Simone Blomgaard Lauridsen" w:date="2025-10-07T09:11:00Z"/>
                <w:szCs w:val="20"/>
              </w:rPr>
            </w:pPr>
            <w:r w:rsidRPr="0022261A">
              <w:rPr>
                <w:b/>
                <w:bCs/>
                <w:szCs w:val="20"/>
              </w:rPr>
              <w:lastRenderedPageBreak/>
              <w:t xml:space="preserve">§ </w:t>
            </w:r>
            <w:ins w:id="182" w:author="Johan Vestergaard Paulsen" w:date="2025-05-21T15:01:00Z">
              <w:r w:rsidRPr="0022261A">
                <w:rPr>
                  <w:b/>
                  <w:bCs/>
                  <w:szCs w:val="20"/>
                </w:rPr>
                <w:t>6</w:t>
              </w:r>
            </w:ins>
            <w:del w:id="183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4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> </w:t>
            </w:r>
          </w:p>
          <w:p w14:paraId="41700C2B" w14:textId="4B9A4657" w:rsidR="00A8616D" w:rsidDel="00626A9A" w:rsidRDefault="00A8616D" w:rsidP="008F3FD4">
            <w:pPr>
              <w:rPr>
                <w:del w:id="184" w:author="Johan Vestergaard Paulsen" w:date="2025-10-02T18:07:00Z"/>
                <w:szCs w:val="20"/>
              </w:rPr>
            </w:pPr>
            <w:del w:id="185" w:author="Johan Vestergaard Paulsen" w:date="2025-10-02T18:07:00Z">
              <w:r w:rsidRPr="00A8616D" w:rsidDel="00A8616D">
                <w:rPr>
                  <w:szCs w:val="20"/>
                </w:rPr>
                <w:delText>Trafik-, Bygge- og Boligstyrelsen delegerer til DANAK at forestå vurdering af ansøgninger om udpegning som teknisk vurderingsorgan i Danmark efter byggevareforordningen artikel 29 og 30. På baggrund af en indstilling fra DANAK om ansøgers opfyldelse af kravene i byggevareforordningen artikel 30 afgør Trafik-, Bygge- og Boligstyrelsen, om ansøger kan udpeges som teknisk vurderingsorgan i Danmark.</w:delText>
              </w:r>
            </w:del>
            <w:ins w:id="186" w:author="Johan Vestergaard Paulsen" w:date="2025-10-02T18:08:00Z">
              <w:del w:id="187" w:author="Simone Blomgaard Lauridsen" w:date="2025-10-07T09:10:00Z">
                <w:r w:rsidRPr="0022261A" w:rsidDel="00184276">
                  <w:rPr>
                    <w:szCs w:val="20"/>
                  </w:rPr>
                  <w:delText xml:space="preserve"> </w:delText>
                </w:r>
              </w:del>
              <w:r w:rsidRPr="0022261A">
                <w:rPr>
                  <w:szCs w:val="20"/>
                </w:rPr>
                <w:t xml:space="preserve">Social- og Boligstyrelsen kan udpege tekniske vurderingsorganer i Danmark, jf. </w:t>
              </w:r>
              <w:r>
                <w:rPr>
                  <w:szCs w:val="20"/>
                </w:rPr>
                <w:t>2024</w:t>
              </w:r>
              <w:r w:rsidRPr="0022261A">
                <w:rPr>
                  <w:szCs w:val="20"/>
                </w:rPr>
                <w:t>/3110</w:t>
              </w:r>
              <w:r>
                <w:rPr>
                  <w:szCs w:val="20"/>
                </w:rPr>
                <w:t>-forordningen</w:t>
              </w:r>
              <w:r w:rsidRPr="0022261A">
                <w:rPr>
                  <w:szCs w:val="20"/>
                </w:rPr>
                <w:t xml:space="preserve"> artikel 39</w:t>
              </w:r>
              <w:r>
                <w:rPr>
                  <w:szCs w:val="20"/>
                </w:rPr>
                <w:t>.</w:t>
              </w:r>
            </w:ins>
          </w:p>
          <w:p w14:paraId="2E47230A" w14:textId="77777777" w:rsidR="00626A9A" w:rsidRDefault="00626A9A" w:rsidP="008F3FD4">
            <w:pPr>
              <w:rPr>
                <w:ins w:id="188" w:author="Simone Blomgaard Lauridsen" w:date="2025-10-10T13:13:00Z"/>
                <w:szCs w:val="20"/>
              </w:rPr>
            </w:pPr>
          </w:p>
          <w:p w14:paraId="3E422FD1" w14:textId="743442A8" w:rsidR="0022261A" w:rsidRPr="0022261A" w:rsidRDefault="0022261A" w:rsidP="008F3FD4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2. </w:t>
            </w:r>
            <w:r w:rsidRPr="0022261A">
              <w:rPr>
                <w:szCs w:val="20"/>
              </w:rPr>
              <w:t xml:space="preserve">Ansøgning om udpegning som teknisk vurderingsorgan i Danmark indsendes til </w:t>
            </w:r>
            <w:del w:id="189" w:author="Johan Vestergaard Paulsen" w:date="2025-04-14T12:54:00Z">
              <w:r w:rsidRPr="0022261A" w:rsidDel="00EB05F8">
                <w:rPr>
                  <w:szCs w:val="20"/>
                </w:rPr>
                <w:delText>Trafik-, Bygge</w:delText>
              </w:r>
            </w:del>
            <w:ins w:id="190" w:author="Johan Vestergaard Paulsen" w:date="2025-04-14T12:54:00Z">
              <w:r w:rsidRPr="0022261A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 xml:space="preserve">- og Boligstyrelsen. Ansøger skal i ansøgningen angive, inden for hvilke produktområder, der ønskes udpegning, jf. </w:t>
            </w:r>
            <w:del w:id="191" w:author="Johan Vestergaard Paulsen" w:date="2025-05-07T13:52:00Z">
              <w:r w:rsidRPr="0022261A" w:rsidDel="00353E09">
                <w:rPr>
                  <w:szCs w:val="20"/>
                </w:rPr>
                <w:delText xml:space="preserve">byggevareforordningen </w:delText>
              </w:r>
            </w:del>
            <w:ins w:id="192" w:author="Johan Vestergaard Paulsen" w:date="2025-05-07T13:52:00Z">
              <w:r w:rsidRPr="0022261A">
                <w:rPr>
                  <w:szCs w:val="20"/>
                </w:rPr>
                <w:t>2024</w:t>
              </w:r>
            </w:ins>
            <w:ins w:id="193" w:author="Johan Vestergaard Paulsen" w:date="2025-05-21T14:27:00Z">
              <w:r w:rsidRPr="0022261A">
                <w:rPr>
                  <w:szCs w:val="20"/>
                </w:rPr>
                <w:t>/3110</w:t>
              </w:r>
            </w:ins>
            <w:ins w:id="194" w:author="Johan Vestergaard Paulsen" w:date="2025-05-07T13:52:00Z">
              <w:r w:rsidRPr="0022261A">
                <w:rPr>
                  <w:szCs w:val="20"/>
                </w:rPr>
                <w:t xml:space="preserve">-forordningen </w:t>
              </w:r>
            </w:ins>
            <w:r w:rsidRPr="0022261A">
              <w:rPr>
                <w:szCs w:val="20"/>
              </w:rPr>
              <w:t xml:space="preserve">artikel </w:t>
            </w:r>
            <w:ins w:id="195" w:author="Johan Vestergaard Paulsen" w:date="2025-04-14T12:55:00Z">
              <w:r w:rsidRPr="0022261A">
                <w:rPr>
                  <w:szCs w:val="20"/>
                </w:rPr>
                <w:t>3</w:t>
              </w:r>
            </w:ins>
            <w:del w:id="196" w:author="Johan Vestergaard Paulsen" w:date="2025-04-14T12:55:00Z">
              <w:r w:rsidRPr="0022261A" w:rsidDel="00EB05F8">
                <w:rPr>
                  <w:szCs w:val="20"/>
                </w:rPr>
                <w:delText>2</w:delText>
              </w:r>
            </w:del>
            <w:r w:rsidRPr="0022261A">
              <w:rPr>
                <w:szCs w:val="20"/>
              </w:rPr>
              <w:t xml:space="preserve">9. </w:t>
            </w:r>
            <w:del w:id="197" w:author="Johan Vestergaard Paulsen" w:date="2025-05-07T17:09:00Z">
              <w:r w:rsidRPr="0022261A" w:rsidDel="009F7DBA">
                <w:rPr>
                  <w:szCs w:val="20"/>
                </w:rPr>
                <w:delText xml:space="preserve">På anmodning af </w:delText>
              </w:r>
            </w:del>
            <w:del w:id="198" w:author="Johan Vestergaard Paulsen" w:date="2025-04-14T12:55:00Z">
              <w:r w:rsidRPr="0022261A" w:rsidDel="00EB05F8">
                <w:rPr>
                  <w:szCs w:val="20"/>
                </w:rPr>
                <w:delText>Trafik-, Bygge</w:delText>
              </w:r>
            </w:del>
            <w:del w:id="199" w:author="Johan Vestergaard Paulsen" w:date="2025-05-07T17:09:00Z">
              <w:r w:rsidRPr="0022261A" w:rsidDel="009F7DBA">
                <w:rPr>
                  <w:szCs w:val="20"/>
                </w:rPr>
                <w:delText xml:space="preserve">- og Boligstyrelsen vurderer DANAK, hvorvidt ansøger opfylder kravene i byggevareforordningen artikel </w:delText>
              </w:r>
            </w:del>
            <w:del w:id="200" w:author="Johan Vestergaard Paulsen" w:date="2025-04-14T12:55:00Z">
              <w:r w:rsidRPr="0022261A" w:rsidDel="00EB05F8">
                <w:rPr>
                  <w:szCs w:val="20"/>
                </w:rPr>
                <w:delText>3</w:delText>
              </w:r>
            </w:del>
            <w:del w:id="201" w:author="Johan Vestergaard Paulsen" w:date="2025-05-07T17:09:00Z">
              <w:r w:rsidRPr="0022261A" w:rsidDel="009F7DBA">
                <w:rPr>
                  <w:szCs w:val="20"/>
                </w:rPr>
                <w:delText xml:space="preserve">0, med henblik på, at </w:delText>
              </w:r>
            </w:del>
            <w:del w:id="202" w:author="Johan Vestergaard Paulsen" w:date="2025-04-14T12:55:00Z">
              <w:r w:rsidRPr="0022261A" w:rsidDel="00EB05F8">
                <w:rPr>
                  <w:szCs w:val="20"/>
                </w:rPr>
                <w:delText>Trafik,</w:delText>
              </w:r>
            </w:del>
            <w:del w:id="203" w:author="Johan Vestergaard Paulsen" w:date="2025-05-07T17:09:00Z">
              <w:r w:rsidRPr="0022261A" w:rsidDel="009F7DBA">
                <w:rPr>
                  <w:szCs w:val="20"/>
                </w:rPr>
                <w:delText xml:space="preserve">- </w:delText>
              </w:r>
            </w:del>
            <w:del w:id="204" w:author="Johan Vestergaard Paulsen" w:date="2025-04-14T12:55:00Z">
              <w:r w:rsidRPr="0022261A" w:rsidDel="00EB05F8">
                <w:rPr>
                  <w:szCs w:val="20"/>
                </w:rPr>
                <w:delText xml:space="preserve">Bygge </w:delText>
              </w:r>
            </w:del>
            <w:del w:id="205" w:author="Johan Vestergaard Paulsen" w:date="2025-05-07T17:09:00Z">
              <w:r w:rsidRPr="0022261A" w:rsidDel="009F7DBA">
                <w:rPr>
                  <w:szCs w:val="20"/>
                </w:rPr>
                <w:delText>og Boligstyrelsen i henhold til stk. 1, kan afgøre, hvorvidt ansøger kan udpeges som teknisk vurderingsorgan i Danmark.</w:delText>
              </w:r>
            </w:del>
            <w:del w:id="206" w:author="Simone Blomgaard Lauridsen" w:date="2025-10-10T13:14:00Z">
              <w:r w:rsidR="00A8616D" w:rsidDel="00656449">
                <w:rPr>
                  <w:szCs w:val="20"/>
                </w:rPr>
                <w:delText xml:space="preserve"> </w:delText>
              </w:r>
            </w:del>
            <w:ins w:id="207" w:author="Johan Vestergaard Paulsen" w:date="2025-05-21T14:29:00Z">
              <w:r w:rsidRPr="0022261A">
                <w:rPr>
                  <w:szCs w:val="20"/>
                </w:rPr>
                <w:t xml:space="preserve">Forud for udpegning indhenter styrelsen en vurdering </w:t>
              </w:r>
            </w:ins>
            <w:ins w:id="208" w:author="Johan Vestergaard Paulsen" w:date="2025-05-21T14:41:00Z">
              <w:r w:rsidRPr="0022261A">
                <w:rPr>
                  <w:szCs w:val="20"/>
                </w:rPr>
                <w:t xml:space="preserve">fra DANAK </w:t>
              </w:r>
            </w:ins>
            <w:ins w:id="209" w:author="Johan Vestergaard Paulsen" w:date="2025-05-21T14:29:00Z">
              <w:r w:rsidRPr="0022261A">
                <w:rPr>
                  <w:szCs w:val="20"/>
                </w:rPr>
                <w:t>af, om ansøger opfylder kravene i 2024/3110-forordningen artikel 40.</w:t>
              </w:r>
            </w:ins>
          </w:p>
          <w:p w14:paraId="2F80AAFC" w14:textId="25C30F5C" w:rsidR="0022261A" w:rsidRPr="0022261A" w:rsidRDefault="0022261A" w:rsidP="008F3FD4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3. </w:t>
            </w:r>
            <w:del w:id="210" w:author="Johan Vestergaard Paulsen" w:date="2025-04-14T12:56:00Z">
              <w:r w:rsidRPr="0022261A" w:rsidDel="00EB05F8">
                <w:rPr>
                  <w:szCs w:val="20"/>
                </w:rPr>
                <w:delText>Trafik-, Bygge</w:delText>
              </w:r>
            </w:del>
            <w:del w:id="211" w:author="Johan Vestergaard Paulsen" w:date="2025-05-07T17:09:00Z">
              <w:r w:rsidRPr="0022261A" w:rsidDel="009F7DBA">
                <w:rPr>
                  <w:szCs w:val="20"/>
                </w:rPr>
                <w:delText xml:space="preserve">- og Boligstyrelsen delegerer herudover til </w:delText>
              </w:r>
            </w:del>
            <w:r w:rsidRPr="0022261A">
              <w:rPr>
                <w:szCs w:val="20"/>
              </w:rPr>
              <w:t xml:space="preserve">DANAK </w:t>
            </w:r>
            <w:del w:id="212" w:author="Johan Vestergaard Paulsen" w:date="2025-05-07T17:09:00Z">
              <w:r w:rsidRPr="0022261A" w:rsidDel="009F7DBA">
                <w:rPr>
                  <w:szCs w:val="20"/>
                </w:rPr>
                <w:delText xml:space="preserve">at forestå </w:delText>
              </w:r>
            </w:del>
            <w:r w:rsidRPr="0022261A">
              <w:rPr>
                <w:szCs w:val="20"/>
              </w:rPr>
              <w:t>overvåg</w:t>
            </w:r>
            <w:del w:id="213" w:author="Johan Vestergaard Paulsen" w:date="2025-05-07T17:09:00Z">
              <w:r w:rsidRPr="0022261A" w:rsidDel="009F7DBA">
                <w:rPr>
                  <w:szCs w:val="20"/>
                </w:rPr>
                <w:delText>ning</w:delText>
              </w:r>
            </w:del>
            <w:ins w:id="214" w:author="Johan Vestergaard Paulsen" w:date="2025-05-07T17:09:00Z">
              <w:r w:rsidRPr="0022261A">
                <w:rPr>
                  <w:szCs w:val="20"/>
                </w:rPr>
                <w:t>er</w:t>
              </w:r>
            </w:ins>
            <w:r w:rsidRPr="0022261A">
              <w:rPr>
                <w:szCs w:val="20"/>
              </w:rPr>
              <w:t xml:space="preserve"> og evaluer</w:t>
            </w:r>
            <w:del w:id="215" w:author="Johan Vestergaard Paulsen" w:date="2025-05-07T17:09:00Z">
              <w:r w:rsidRPr="0022261A" w:rsidDel="009F7DBA">
                <w:rPr>
                  <w:szCs w:val="20"/>
                </w:rPr>
                <w:delText>ing</w:delText>
              </w:r>
            </w:del>
            <w:ins w:id="216" w:author="Johan Vestergaard Paulsen" w:date="2025-05-07T17:09:00Z">
              <w:r w:rsidRPr="0022261A">
                <w:rPr>
                  <w:szCs w:val="20"/>
                </w:rPr>
                <w:t>er</w:t>
              </w:r>
            </w:ins>
            <w:r w:rsidRPr="0022261A">
              <w:rPr>
                <w:szCs w:val="20"/>
              </w:rPr>
              <w:t xml:space="preserve"> </w:t>
            </w:r>
            <w:del w:id="217" w:author="Johan Vestergaard Paulsen" w:date="2025-05-07T17:09:00Z">
              <w:r w:rsidRPr="0022261A" w:rsidDel="009F7DBA">
                <w:rPr>
                  <w:szCs w:val="20"/>
                </w:rPr>
                <w:delText xml:space="preserve">af </w:delText>
              </w:r>
            </w:del>
            <w:r w:rsidRPr="0022261A">
              <w:rPr>
                <w:szCs w:val="20"/>
              </w:rPr>
              <w:t xml:space="preserve">tekniske vurderingsorganer i Danmark efter </w:t>
            </w:r>
            <w:del w:id="218" w:author="Johan Vestergaard Paulsen" w:date="2025-05-21T14:24:00Z">
              <w:r w:rsidRPr="0022261A" w:rsidDel="00CA68CD">
                <w:rPr>
                  <w:szCs w:val="20"/>
                </w:rPr>
                <w:delText xml:space="preserve">byggevareforordningen </w:delText>
              </w:r>
            </w:del>
            <w:ins w:id="219" w:author="Johan Vestergaard Paulsen" w:date="2025-05-21T14:24:00Z">
              <w:r w:rsidRPr="0022261A">
                <w:rPr>
                  <w:szCs w:val="20"/>
                </w:rPr>
                <w:t xml:space="preserve">2024/3110-forordningen </w:t>
              </w:r>
            </w:ins>
            <w:r w:rsidRPr="0022261A">
              <w:rPr>
                <w:szCs w:val="20"/>
              </w:rPr>
              <w:t xml:space="preserve">artikel </w:t>
            </w:r>
            <w:ins w:id="220" w:author="Johan Vestergaard Paulsen" w:date="2025-04-14T12:56:00Z">
              <w:r w:rsidRPr="0022261A">
                <w:rPr>
                  <w:szCs w:val="20"/>
                </w:rPr>
                <w:t>3</w:t>
              </w:r>
            </w:ins>
            <w:del w:id="221" w:author="Johan Vestergaard Paulsen" w:date="2025-04-14T12:56:00Z">
              <w:r w:rsidRPr="0022261A" w:rsidDel="00EB05F8">
                <w:rPr>
                  <w:szCs w:val="20"/>
                </w:rPr>
                <w:delText>2</w:delText>
              </w:r>
            </w:del>
            <w:r w:rsidRPr="0022261A">
              <w:rPr>
                <w:szCs w:val="20"/>
              </w:rPr>
              <w:t xml:space="preserve">9. På baggrund af en indstilling fra DANAK afgør </w:t>
            </w:r>
            <w:del w:id="222" w:author="Johan Vestergaard Paulsen" w:date="2025-04-14T12:57:00Z">
              <w:r w:rsidRPr="0022261A" w:rsidDel="00EB05F8">
                <w:rPr>
                  <w:szCs w:val="20"/>
                </w:rPr>
                <w:delText>Trafik-, Bygge</w:delText>
              </w:r>
            </w:del>
            <w:ins w:id="223" w:author="Johan Vestergaard Paulsen" w:date="2025-04-14T12:57:00Z">
              <w:r w:rsidRPr="0022261A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>- og Boligstyrelsen omfanget og hyppigheden af overvågning og evaluering.</w:t>
            </w:r>
          </w:p>
          <w:p w14:paraId="0194A16B" w14:textId="531248CD" w:rsidR="0022261A" w:rsidRPr="0022261A" w:rsidDel="00BE68C3" w:rsidRDefault="0022261A" w:rsidP="008F3FD4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4.</w:t>
            </w:r>
            <w:r w:rsidRPr="0022261A">
              <w:rPr>
                <w:szCs w:val="20"/>
              </w:rPr>
              <w:t xml:space="preserve"> Såfremt </w:t>
            </w:r>
            <w:del w:id="224" w:author="Johan Vestergaard Paulsen" w:date="2025-05-07T17:12:00Z">
              <w:r w:rsidRPr="0022261A" w:rsidDel="009F7DBA">
                <w:rPr>
                  <w:szCs w:val="20"/>
                </w:rPr>
                <w:delText xml:space="preserve">DANAK </w:delText>
              </w:r>
            </w:del>
            <w:del w:id="225" w:author="Johan Vestergaard Paulsen" w:date="2025-05-21T14:34:00Z">
              <w:r w:rsidRPr="0022261A" w:rsidDel="008645CF">
                <w:rPr>
                  <w:szCs w:val="20"/>
                </w:rPr>
                <w:delText xml:space="preserve">vurderer, at </w:delText>
              </w:r>
            </w:del>
            <w:r w:rsidRPr="0022261A">
              <w:rPr>
                <w:szCs w:val="20"/>
              </w:rPr>
              <w:t xml:space="preserve">kravene i </w:t>
            </w:r>
            <w:del w:id="226" w:author="Johan Vestergaard Paulsen" w:date="2025-05-07T13:52:00Z">
              <w:r w:rsidRPr="0022261A" w:rsidDel="00353E09">
                <w:rPr>
                  <w:szCs w:val="20"/>
                </w:rPr>
                <w:delText xml:space="preserve">byggevareforordningen </w:delText>
              </w:r>
            </w:del>
            <w:ins w:id="227" w:author="Johan Vestergaard Paulsen" w:date="2025-05-07T13:52:00Z">
              <w:r w:rsidRPr="0022261A">
                <w:rPr>
                  <w:szCs w:val="20"/>
                </w:rPr>
                <w:t>2024</w:t>
              </w:r>
            </w:ins>
            <w:ins w:id="228" w:author="Johan Vestergaard Paulsen" w:date="2025-05-21T14:25:00Z">
              <w:r w:rsidRPr="0022261A">
                <w:rPr>
                  <w:szCs w:val="20"/>
                </w:rPr>
                <w:t>/3110</w:t>
              </w:r>
            </w:ins>
            <w:ins w:id="229" w:author="Johan Vestergaard Paulsen" w:date="2025-05-07T13:52:00Z">
              <w:r w:rsidRPr="0022261A">
                <w:rPr>
                  <w:szCs w:val="20"/>
                </w:rPr>
                <w:t xml:space="preserve">-forordningen </w:t>
              </w:r>
            </w:ins>
            <w:r w:rsidRPr="0022261A">
              <w:rPr>
                <w:szCs w:val="20"/>
              </w:rPr>
              <w:t xml:space="preserve">artikel </w:t>
            </w:r>
            <w:del w:id="230" w:author="Johan Vestergaard Paulsen" w:date="2025-04-14T12:57:00Z">
              <w:r w:rsidRPr="0022261A" w:rsidDel="00EB05F8">
                <w:rPr>
                  <w:szCs w:val="20"/>
                </w:rPr>
                <w:delText>3</w:delText>
              </w:r>
            </w:del>
            <w:ins w:id="231" w:author="Johan Vestergaard Paulsen" w:date="2025-04-14T12:57:00Z">
              <w:r w:rsidRPr="0022261A">
                <w:rPr>
                  <w:szCs w:val="20"/>
                </w:rPr>
                <w:t>4</w:t>
              </w:r>
            </w:ins>
            <w:r w:rsidRPr="0022261A">
              <w:rPr>
                <w:szCs w:val="20"/>
              </w:rPr>
              <w:t xml:space="preserve">0 ikke længere er opfyldt, </w:t>
            </w:r>
            <w:del w:id="232" w:author="Johan Vestergaard Paulsen" w:date="2025-05-21T14:34:00Z">
              <w:r w:rsidRPr="0022261A" w:rsidDel="008645CF">
                <w:rPr>
                  <w:szCs w:val="20"/>
                </w:rPr>
                <w:delText>jf. stk. 3</w:delText>
              </w:r>
            </w:del>
            <w:del w:id="233" w:author="Johan Vestergaard Paulsen" w:date="2025-05-21T14:35:00Z">
              <w:r w:rsidRPr="0022261A" w:rsidDel="008645CF">
                <w:rPr>
                  <w:szCs w:val="20"/>
                </w:rPr>
                <w:delText xml:space="preserve">, </w:delText>
              </w:r>
            </w:del>
            <w:r w:rsidRPr="0022261A">
              <w:rPr>
                <w:szCs w:val="20"/>
              </w:rPr>
              <w:t xml:space="preserve">afgør </w:t>
            </w:r>
            <w:del w:id="234" w:author="Johan Vestergaard Paulsen" w:date="2025-04-14T12:57:00Z">
              <w:r w:rsidRPr="0022261A" w:rsidDel="00EB05F8">
                <w:rPr>
                  <w:szCs w:val="20"/>
                </w:rPr>
                <w:delText>Trafik-, Bygge</w:delText>
              </w:r>
            </w:del>
            <w:ins w:id="235" w:author="Johan Vestergaard Paulsen" w:date="2025-04-14T12:57:00Z">
              <w:r w:rsidRPr="0022261A">
                <w:rPr>
                  <w:szCs w:val="20"/>
                </w:rPr>
                <w:t>Social</w:t>
              </w:r>
            </w:ins>
            <w:r w:rsidRPr="0022261A">
              <w:rPr>
                <w:szCs w:val="20"/>
              </w:rPr>
              <w:t>- og Boligstyrelsen</w:t>
            </w:r>
            <w:ins w:id="236" w:author="Johan Vestergaard Paulsen" w:date="2025-05-21T14:33:00Z">
              <w:r w:rsidRPr="0022261A">
                <w:rPr>
                  <w:szCs w:val="20"/>
                </w:rPr>
                <w:t>,</w:t>
              </w:r>
            </w:ins>
            <w:r w:rsidRPr="0022261A">
              <w:rPr>
                <w:szCs w:val="20"/>
              </w:rPr>
              <w:t xml:space="preserve"> om det tekniske vurderingsorgan fortsat kan være udpeget, jf. </w:t>
            </w:r>
            <w:del w:id="237" w:author="Johan Vestergaard Paulsen" w:date="2025-05-07T13:52:00Z">
              <w:r w:rsidRPr="0022261A" w:rsidDel="00353E09">
                <w:rPr>
                  <w:szCs w:val="20"/>
                </w:rPr>
                <w:delText xml:space="preserve">byggevareforordningen </w:delText>
              </w:r>
            </w:del>
            <w:ins w:id="238" w:author="Johan Vestergaard Paulsen" w:date="2025-05-07T13:52:00Z">
              <w:r w:rsidRPr="0022261A">
                <w:rPr>
                  <w:szCs w:val="20"/>
                </w:rPr>
                <w:t>2024</w:t>
              </w:r>
            </w:ins>
            <w:ins w:id="239" w:author="Johan Vestergaard Paulsen" w:date="2025-05-21T14:26:00Z">
              <w:r w:rsidRPr="0022261A">
                <w:rPr>
                  <w:szCs w:val="20"/>
                </w:rPr>
                <w:t>/3110</w:t>
              </w:r>
            </w:ins>
            <w:ins w:id="240" w:author="Johan Vestergaard Paulsen" w:date="2025-05-07T13:52:00Z">
              <w:r w:rsidRPr="0022261A">
                <w:rPr>
                  <w:szCs w:val="20"/>
                </w:rPr>
                <w:t xml:space="preserve">-forordningen </w:t>
              </w:r>
            </w:ins>
            <w:r w:rsidRPr="0022261A">
              <w:rPr>
                <w:szCs w:val="20"/>
              </w:rPr>
              <w:t>artikel</w:t>
            </w:r>
            <w:ins w:id="241" w:author="Johan Vestergaard Paulsen" w:date="2025-04-14T13:31:00Z">
              <w:r w:rsidRPr="0022261A">
                <w:rPr>
                  <w:szCs w:val="20"/>
                </w:rPr>
                <w:t xml:space="preserve"> 39, stk. 6</w:t>
              </w:r>
            </w:ins>
            <w:del w:id="242" w:author="Johan Vestergaard Paulsen" w:date="2025-04-14T13:31:00Z">
              <w:r w:rsidRPr="0022261A" w:rsidDel="007F718B">
                <w:rPr>
                  <w:szCs w:val="20"/>
                </w:rPr>
                <w:delText xml:space="preserve"> </w:delText>
              </w:r>
            </w:del>
            <w:del w:id="243" w:author="Johan Vestergaard Paulsen" w:date="2025-04-14T13:29:00Z">
              <w:r w:rsidRPr="0022261A" w:rsidDel="007F718B">
                <w:rPr>
                  <w:szCs w:val="20"/>
                </w:rPr>
                <w:delText>3</w:delText>
              </w:r>
            </w:del>
            <w:del w:id="244" w:author="Johan Vestergaard Paulsen" w:date="2025-04-14T13:31:00Z">
              <w:r w:rsidRPr="0022261A" w:rsidDel="007F718B">
                <w:rPr>
                  <w:szCs w:val="20"/>
                </w:rPr>
                <w:delText>0, stk. 3</w:delText>
              </w:r>
            </w:del>
            <w:r w:rsidRPr="0022261A">
              <w:rPr>
                <w:szCs w:val="20"/>
              </w:rPr>
              <w:t>.</w:t>
            </w:r>
          </w:p>
        </w:tc>
        <w:tc>
          <w:tcPr>
            <w:tcW w:w="6379" w:type="dxa"/>
          </w:tcPr>
          <w:p w14:paraId="09056E92" w14:textId="470CFDDD" w:rsidR="00987C94" w:rsidRPr="0022261A" w:rsidRDefault="0022261A" w:rsidP="00987C94">
            <w:pPr>
              <w:rPr>
                <w:szCs w:val="20"/>
              </w:rPr>
            </w:pPr>
            <w:r w:rsidRPr="0022261A">
              <w:rPr>
                <w:szCs w:val="20"/>
              </w:rPr>
              <w:t>I henhold til 2024-forordningen</w:t>
            </w:r>
            <w:r w:rsidRPr="0022261A" w:rsidDel="00A66989">
              <w:rPr>
                <w:szCs w:val="20"/>
              </w:rPr>
              <w:t xml:space="preserve"> </w:t>
            </w:r>
            <w:r w:rsidRPr="0022261A">
              <w:rPr>
                <w:szCs w:val="20"/>
              </w:rPr>
              <w:t>skal der fastsættes en udpegende myndighed. Det bliver Social- og Boligstyrelsen, tilsvarende retstilstanden i dag.</w:t>
            </w:r>
            <w:r w:rsidR="00987C94" w:rsidRPr="0022261A">
              <w:rPr>
                <w:szCs w:val="20"/>
              </w:rPr>
              <w:t xml:space="preserve"> Bestemmelsen er i øvrigt præciseret og skrevet kortere.</w:t>
            </w:r>
            <w:r w:rsidR="00987C94">
              <w:rPr>
                <w:szCs w:val="20"/>
              </w:rPr>
              <w:t xml:space="preserve"> Bl.a. er ordet ”delegation” slettet, da der ikke var tale om en forvaltningsretlig delegation.</w:t>
            </w:r>
          </w:p>
          <w:p w14:paraId="51EA4048" w14:textId="77777777" w:rsidR="0022261A" w:rsidRPr="0022261A" w:rsidRDefault="0022261A" w:rsidP="00FF432F">
            <w:pPr>
              <w:rPr>
                <w:ins w:id="245" w:author="Johan Vestergaard Paulsen" w:date="2025-04-28T13:58:00Z"/>
                <w:szCs w:val="20"/>
              </w:rPr>
            </w:pPr>
          </w:p>
          <w:p w14:paraId="19255099" w14:textId="25BCCD79" w:rsidR="0022261A" w:rsidRPr="0022261A" w:rsidRDefault="0011552C" w:rsidP="006F0C27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29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39 i 2024-forordningen.</w:t>
            </w:r>
          </w:p>
          <w:p w14:paraId="32B4292A" w14:textId="77777777" w:rsidR="0022261A" w:rsidRPr="0022261A" w:rsidRDefault="0022261A" w:rsidP="006F0C27">
            <w:pPr>
              <w:rPr>
                <w:szCs w:val="20"/>
              </w:rPr>
            </w:pPr>
          </w:p>
          <w:p w14:paraId="506BA61C" w14:textId="1F4B1DCD" w:rsidR="0022261A" w:rsidRPr="0022261A" w:rsidRDefault="0011552C" w:rsidP="006F0C27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30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40 i 2024-forordningen.</w:t>
            </w:r>
          </w:p>
          <w:p w14:paraId="571CA0AB" w14:textId="77777777" w:rsidR="0022261A" w:rsidRPr="0022261A" w:rsidRDefault="0022261A" w:rsidP="00FF432F">
            <w:pPr>
              <w:rPr>
                <w:szCs w:val="20"/>
              </w:rPr>
            </w:pPr>
          </w:p>
          <w:p w14:paraId="0BE7C589" w14:textId="1F88C9AE" w:rsidR="0022261A" w:rsidRPr="0022261A" w:rsidRDefault="0011552C" w:rsidP="006F0C27">
            <w:pPr>
              <w:rPr>
                <w:szCs w:val="20"/>
              </w:rPr>
            </w:pP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 xml:space="preserve">30, stk. 3, i den nuværende bliver </w:t>
            </w:r>
            <w:r>
              <w:rPr>
                <w:szCs w:val="20"/>
              </w:rPr>
              <w:t xml:space="preserve">artikel </w:t>
            </w:r>
            <w:r w:rsidR="0022261A" w:rsidRPr="0022261A">
              <w:rPr>
                <w:szCs w:val="20"/>
              </w:rPr>
              <w:t>39, stk. 6, i 2024-forordningen.</w:t>
            </w:r>
          </w:p>
          <w:p w14:paraId="5983E422" w14:textId="77777777" w:rsidR="0022261A" w:rsidRDefault="0022261A" w:rsidP="00FF432F">
            <w:pPr>
              <w:rPr>
                <w:szCs w:val="20"/>
              </w:rPr>
            </w:pPr>
          </w:p>
          <w:p w14:paraId="416F98FC" w14:textId="625B333A" w:rsidR="00EB3FCA" w:rsidRPr="0022261A" w:rsidRDefault="00EB3FCA" w:rsidP="00FF432F">
            <w:pPr>
              <w:rPr>
                <w:szCs w:val="20"/>
              </w:rPr>
            </w:pPr>
            <w:r>
              <w:rPr>
                <w:szCs w:val="20"/>
              </w:rPr>
              <w:t xml:space="preserve">I stk. 4 fjernes henvisningen til stk. 3, da </w:t>
            </w:r>
            <w:r w:rsidR="00987C94">
              <w:rPr>
                <w:szCs w:val="20"/>
              </w:rPr>
              <w:t>reglerne</w:t>
            </w:r>
            <w:r>
              <w:rPr>
                <w:szCs w:val="20"/>
              </w:rPr>
              <w:t xml:space="preserve"> fremgår </w:t>
            </w:r>
            <w:r w:rsidR="00987C94">
              <w:rPr>
                <w:szCs w:val="20"/>
              </w:rPr>
              <w:t xml:space="preserve">direkte </w:t>
            </w:r>
            <w:r>
              <w:rPr>
                <w:szCs w:val="20"/>
              </w:rPr>
              <w:t>af byggevareforordningerne.</w:t>
            </w:r>
          </w:p>
        </w:tc>
        <w:tc>
          <w:tcPr>
            <w:tcW w:w="9497" w:type="dxa"/>
          </w:tcPr>
          <w:p w14:paraId="714CE39F" w14:textId="39DE4584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1661E963" w14:textId="77777777" w:rsidTr="007B2BA8">
        <w:tc>
          <w:tcPr>
            <w:tcW w:w="4248" w:type="dxa"/>
          </w:tcPr>
          <w:p w14:paraId="65F41F8C" w14:textId="01E914D7" w:rsidR="0022261A" w:rsidRPr="0022261A" w:rsidRDefault="0022261A" w:rsidP="008F3FD4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 xml:space="preserve">§ </w:t>
            </w:r>
            <w:ins w:id="246" w:author="Johan Vestergaard Paulsen" w:date="2025-05-21T15:01:00Z">
              <w:r w:rsidRPr="0022261A">
                <w:rPr>
                  <w:b/>
                  <w:bCs/>
                  <w:szCs w:val="20"/>
                </w:rPr>
                <w:t>7</w:t>
              </w:r>
            </w:ins>
            <w:del w:id="247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5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> </w:t>
            </w:r>
            <w:del w:id="248" w:author="Johan Vestergaard Paulsen" w:date="2025-05-07T17:18:00Z">
              <w:r w:rsidRPr="0022261A" w:rsidDel="00606E06">
                <w:rPr>
                  <w:szCs w:val="20"/>
                </w:rPr>
                <w:delText xml:space="preserve">Organer, som efter § </w:delText>
              </w:r>
            </w:del>
            <w:del w:id="249" w:author="Johan Vestergaard Paulsen" w:date="2025-04-14T13:02:00Z">
              <w:r w:rsidRPr="0022261A" w:rsidDel="00EB05F8">
                <w:rPr>
                  <w:szCs w:val="20"/>
                </w:rPr>
                <w:delText>5</w:delText>
              </w:r>
            </w:del>
            <w:del w:id="250" w:author="Johan Vestergaard Paulsen" w:date="2025-05-07T17:18:00Z">
              <w:r w:rsidRPr="0022261A" w:rsidDel="00606E06">
                <w:rPr>
                  <w:szCs w:val="20"/>
                </w:rPr>
                <w:delText xml:space="preserve">, stk. 1, er blevet udpeget af </w:delText>
              </w:r>
            </w:del>
            <w:del w:id="251" w:author="Johan Vestergaard Paulsen" w:date="2025-04-14T13:03:00Z">
              <w:r w:rsidRPr="0022261A" w:rsidDel="00EB05F8">
                <w:rPr>
                  <w:szCs w:val="20"/>
                </w:rPr>
                <w:delText>Trafik-, Bygge</w:delText>
              </w:r>
            </w:del>
            <w:del w:id="252" w:author="Johan Vestergaard Paulsen" w:date="2025-05-07T17:18:00Z">
              <w:r w:rsidRPr="0022261A" w:rsidDel="00606E06">
                <w:rPr>
                  <w:szCs w:val="20"/>
                </w:rPr>
                <w:delText>- og Boligstyrelsen som t</w:delText>
              </w:r>
            </w:del>
            <w:ins w:id="253" w:author="Johan Vestergaard Paulsen" w:date="2025-05-07T17:18:00Z">
              <w:r w:rsidRPr="0022261A">
                <w:rPr>
                  <w:szCs w:val="20"/>
                </w:rPr>
                <w:t>Et t</w:t>
              </w:r>
            </w:ins>
            <w:r w:rsidRPr="0022261A">
              <w:rPr>
                <w:szCs w:val="20"/>
              </w:rPr>
              <w:t>eknisk vurderingsorgan</w:t>
            </w:r>
            <w:del w:id="254" w:author="Johan Vestergaard Paulsen" w:date="2025-05-07T17:18:00Z">
              <w:r w:rsidRPr="0022261A" w:rsidDel="00606E06">
                <w:rPr>
                  <w:szCs w:val="20"/>
                </w:rPr>
                <w:delText xml:space="preserve"> i Danmark,</w:delText>
              </w:r>
            </w:del>
            <w:r w:rsidRPr="0022261A">
              <w:rPr>
                <w:szCs w:val="20"/>
              </w:rPr>
              <w:t xml:space="preserve"> </w:t>
            </w:r>
            <w:del w:id="255" w:author="Johan Vestergaard Paulsen" w:date="2025-05-07T17:18:00Z">
              <w:r w:rsidRPr="0022261A" w:rsidDel="00606E06">
                <w:rPr>
                  <w:szCs w:val="20"/>
                </w:rPr>
                <w:delText>forpligtes til at</w:delText>
              </w:r>
            </w:del>
            <w:ins w:id="256" w:author="Johan Vestergaard Paulsen" w:date="2025-05-07T17:18:00Z">
              <w:r w:rsidRPr="0022261A">
                <w:rPr>
                  <w:szCs w:val="20"/>
                </w:rPr>
                <w:t>skal</w:t>
              </w:r>
            </w:ins>
            <w:r w:rsidRPr="0022261A">
              <w:rPr>
                <w:szCs w:val="20"/>
              </w:rPr>
              <w:t xml:space="preserve"> være medlem af den organisation af tekniske vurderingsorganer, som er beskrevet i </w:t>
            </w:r>
            <w:del w:id="257" w:author="Johan Vestergaard Paulsen" w:date="2025-05-07T13:52:00Z">
              <w:r w:rsidRPr="0022261A" w:rsidDel="00353E09">
                <w:rPr>
                  <w:szCs w:val="20"/>
                </w:rPr>
                <w:delText xml:space="preserve">byggevareforordningen </w:delText>
              </w:r>
            </w:del>
            <w:ins w:id="258" w:author="Johan Vestergaard Paulsen" w:date="2025-05-07T13:52:00Z">
              <w:r w:rsidRPr="0022261A">
                <w:rPr>
                  <w:szCs w:val="20"/>
                </w:rPr>
                <w:t>2024</w:t>
              </w:r>
            </w:ins>
            <w:ins w:id="259" w:author="Johan Vestergaard Paulsen" w:date="2025-05-21T10:39:00Z">
              <w:r w:rsidRPr="0022261A">
                <w:rPr>
                  <w:szCs w:val="20"/>
                </w:rPr>
                <w:t>/3110</w:t>
              </w:r>
            </w:ins>
            <w:ins w:id="260" w:author="Johan Vestergaard Paulsen" w:date="2025-05-07T13:52:00Z">
              <w:r w:rsidRPr="0022261A">
                <w:rPr>
                  <w:szCs w:val="20"/>
                </w:rPr>
                <w:t xml:space="preserve">-forordningen </w:t>
              </w:r>
            </w:ins>
            <w:r w:rsidRPr="0022261A">
              <w:rPr>
                <w:szCs w:val="20"/>
              </w:rPr>
              <w:t xml:space="preserve">artikel </w:t>
            </w:r>
            <w:ins w:id="261" w:author="Johan Vestergaard Paulsen" w:date="2025-04-14T13:03:00Z">
              <w:r w:rsidRPr="0022261A">
                <w:rPr>
                  <w:szCs w:val="20"/>
                </w:rPr>
                <w:t>4</w:t>
              </w:r>
            </w:ins>
            <w:del w:id="262" w:author="Johan Vestergaard Paulsen" w:date="2025-04-14T13:03:00Z">
              <w:r w:rsidRPr="0022261A" w:rsidDel="00EB05F8">
                <w:rPr>
                  <w:szCs w:val="20"/>
                </w:rPr>
                <w:delText>3</w:delText>
              </w:r>
            </w:del>
            <w:r w:rsidRPr="0022261A">
              <w:rPr>
                <w:szCs w:val="20"/>
              </w:rPr>
              <w:t xml:space="preserve">1, samt </w:t>
            </w:r>
            <w:del w:id="263" w:author="Johan Vestergaard Paulsen" w:date="2025-05-07T17:18:00Z">
              <w:r w:rsidRPr="0022261A" w:rsidDel="00606E06">
                <w:rPr>
                  <w:szCs w:val="20"/>
                </w:rPr>
                <w:delText xml:space="preserve">til </w:delText>
              </w:r>
            </w:del>
            <w:r w:rsidRPr="0022261A">
              <w:rPr>
                <w:szCs w:val="20"/>
              </w:rPr>
              <w:t xml:space="preserve">bidrage med såvel finansielle som </w:t>
            </w:r>
            <w:r w:rsidRPr="0022261A">
              <w:rPr>
                <w:szCs w:val="20"/>
              </w:rPr>
              <w:lastRenderedPageBreak/>
              <w:t>menneskelige ressourcer til denne organisation.</w:t>
            </w:r>
          </w:p>
          <w:p w14:paraId="616B1D64" w14:textId="78D4CBF4" w:rsidR="0022261A" w:rsidRPr="0022261A" w:rsidRDefault="0022261A" w:rsidP="008F3FD4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2.</w:t>
            </w:r>
            <w:r w:rsidRPr="0022261A">
              <w:rPr>
                <w:szCs w:val="20"/>
              </w:rPr>
              <w:t> </w:t>
            </w:r>
            <w:del w:id="264" w:author="Johan Vestergaard Paulsen" w:date="2025-05-07T17:18:00Z">
              <w:r w:rsidRPr="0022261A" w:rsidDel="00606E06">
                <w:rPr>
                  <w:szCs w:val="20"/>
                </w:rPr>
                <w:delText xml:space="preserve">De </w:delText>
              </w:r>
            </w:del>
            <w:ins w:id="265" w:author="Johan Vestergaard Paulsen" w:date="2025-05-07T17:18:00Z">
              <w:r w:rsidRPr="0022261A">
                <w:rPr>
                  <w:szCs w:val="20"/>
                </w:rPr>
                <w:t>Tekniske vurderings</w:t>
              </w:r>
            </w:ins>
            <w:r w:rsidRPr="0022261A">
              <w:rPr>
                <w:szCs w:val="20"/>
              </w:rPr>
              <w:t>organer</w:t>
            </w:r>
            <w:del w:id="266" w:author="Johan Vestergaard Paulsen" w:date="2025-05-07T17:18:00Z">
              <w:r w:rsidRPr="0022261A" w:rsidDel="00606E06">
                <w:rPr>
                  <w:szCs w:val="20"/>
                </w:rPr>
                <w:delText>,</w:delText>
              </w:r>
            </w:del>
            <w:r w:rsidRPr="0022261A">
              <w:rPr>
                <w:szCs w:val="20"/>
              </w:rPr>
              <w:t xml:space="preserve"> </w:t>
            </w:r>
            <w:del w:id="267" w:author="Johan Vestergaard Paulsen" w:date="2025-05-07T17:18:00Z">
              <w:r w:rsidRPr="0022261A" w:rsidDel="00606E06">
                <w:rPr>
                  <w:szCs w:val="20"/>
                </w:rPr>
                <w:delText xml:space="preserve">som er omfattet af stk. 1, </w:delText>
              </w:r>
            </w:del>
            <w:r w:rsidRPr="0022261A">
              <w:rPr>
                <w:szCs w:val="20"/>
              </w:rPr>
              <w:t xml:space="preserve">skal årligt fremsende en afrapportering om opfyldelse af </w:t>
            </w:r>
            <w:del w:id="268" w:author="Johan Vestergaard Paulsen" w:date="2025-05-07T13:52:00Z">
              <w:r w:rsidRPr="0022261A" w:rsidDel="00353E09">
                <w:rPr>
                  <w:szCs w:val="20"/>
                </w:rPr>
                <w:delText xml:space="preserve">byggevareforordningen </w:delText>
              </w:r>
            </w:del>
            <w:ins w:id="269" w:author="Johan Vestergaard Paulsen" w:date="2025-05-07T13:52:00Z">
              <w:r w:rsidRPr="0022261A">
                <w:rPr>
                  <w:szCs w:val="20"/>
                </w:rPr>
                <w:t>2024</w:t>
              </w:r>
            </w:ins>
            <w:ins w:id="270" w:author="Johan Vestergaard Paulsen" w:date="2025-05-21T14:28:00Z">
              <w:r w:rsidRPr="0022261A">
                <w:rPr>
                  <w:szCs w:val="20"/>
                </w:rPr>
                <w:t>/3110</w:t>
              </w:r>
            </w:ins>
            <w:ins w:id="271" w:author="Johan Vestergaard Paulsen" w:date="2025-05-07T13:52:00Z">
              <w:r w:rsidRPr="0022261A">
                <w:rPr>
                  <w:szCs w:val="20"/>
                </w:rPr>
                <w:t xml:space="preserve">-forordningen </w:t>
              </w:r>
            </w:ins>
            <w:r w:rsidRPr="0022261A">
              <w:rPr>
                <w:szCs w:val="20"/>
              </w:rPr>
              <w:t xml:space="preserve">artikel </w:t>
            </w:r>
            <w:ins w:id="272" w:author="Johan Vestergaard Paulsen" w:date="2025-04-14T13:06:00Z">
              <w:r w:rsidRPr="0022261A">
                <w:rPr>
                  <w:szCs w:val="20"/>
                </w:rPr>
                <w:t>4</w:t>
              </w:r>
            </w:ins>
            <w:del w:id="273" w:author="Johan Vestergaard Paulsen" w:date="2025-04-14T13:06:00Z">
              <w:r w:rsidRPr="0022261A" w:rsidDel="008A22E4">
                <w:rPr>
                  <w:szCs w:val="20"/>
                </w:rPr>
                <w:delText>3</w:delText>
              </w:r>
            </w:del>
            <w:r w:rsidRPr="0022261A">
              <w:rPr>
                <w:szCs w:val="20"/>
              </w:rPr>
              <w:t xml:space="preserve">1, stk. </w:t>
            </w:r>
            <w:del w:id="274" w:author="Johan Vestergaard Paulsen" w:date="2025-04-14T13:06:00Z">
              <w:r w:rsidRPr="0022261A" w:rsidDel="008A22E4">
                <w:rPr>
                  <w:szCs w:val="20"/>
                </w:rPr>
                <w:delText>5</w:delText>
              </w:r>
            </w:del>
            <w:ins w:id="275" w:author="Johan Vestergaard Paulsen" w:date="2025-04-14T13:06:00Z">
              <w:r w:rsidRPr="0022261A">
                <w:rPr>
                  <w:szCs w:val="20"/>
                </w:rPr>
                <w:t>3</w:t>
              </w:r>
            </w:ins>
            <w:r w:rsidRPr="0022261A">
              <w:rPr>
                <w:szCs w:val="20"/>
              </w:rPr>
              <w:t xml:space="preserve">, til </w:t>
            </w:r>
            <w:del w:id="276" w:author="Johan Vestergaard Paulsen" w:date="2025-04-14T13:07:00Z">
              <w:r w:rsidRPr="0022261A" w:rsidDel="008A22E4">
                <w:rPr>
                  <w:szCs w:val="20"/>
                </w:rPr>
                <w:delText>Trafik-, Bygge</w:delText>
              </w:r>
            </w:del>
            <w:ins w:id="277" w:author="Johan Vestergaard Paulsen" w:date="2025-04-14T13:07:00Z">
              <w:r w:rsidRPr="0022261A">
                <w:rPr>
                  <w:szCs w:val="20"/>
                </w:rPr>
                <w:t>Social-</w:t>
              </w:r>
            </w:ins>
            <w:r w:rsidRPr="0022261A">
              <w:rPr>
                <w:szCs w:val="20"/>
              </w:rPr>
              <w:t xml:space="preserve"> og Boligstyrelsen.</w:t>
            </w:r>
          </w:p>
          <w:p w14:paraId="4F2766D5" w14:textId="77777777" w:rsidR="0022261A" w:rsidRPr="0022261A" w:rsidDel="00BE68C3" w:rsidRDefault="0022261A" w:rsidP="00487FE6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284FF675" w14:textId="69939343" w:rsidR="0022261A" w:rsidRPr="0022261A" w:rsidRDefault="000C76E6" w:rsidP="006F0C27">
            <w:pPr>
              <w:rPr>
                <w:szCs w:val="20"/>
              </w:rPr>
            </w:pPr>
            <w:r>
              <w:rPr>
                <w:szCs w:val="20"/>
              </w:rPr>
              <w:lastRenderedPageBreak/>
              <w:t>Art</w:t>
            </w:r>
            <w:r w:rsidR="0011552C">
              <w:rPr>
                <w:szCs w:val="20"/>
              </w:rPr>
              <w:t>ikel</w:t>
            </w:r>
            <w:r>
              <w:rPr>
                <w:szCs w:val="20"/>
              </w:rPr>
              <w:t xml:space="preserve"> </w:t>
            </w:r>
            <w:r w:rsidR="0022261A" w:rsidRPr="0022261A">
              <w:rPr>
                <w:szCs w:val="20"/>
              </w:rPr>
              <w:t>31</w:t>
            </w:r>
            <w:r w:rsidR="0011552C">
              <w:rPr>
                <w:szCs w:val="20"/>
              </w:rPr>
              <w:t>,</w:t>
            </w:r>
            <w:r>
              <w:rPr>
                <w:szCs w:val="20"/>
              </w:rPr>
              <w:t xml:space="preserve"> stk. 5</w:t>
            </w:r>
            <w:r w:rsidR="0022261A" w:rsidRPr="0022261A">
              <w:rPr>
                <w:szCs w:val="20"/>
              </w:rPr>
              <w:t xml:space="preserve"> i den nuværende bliver </w:t>
            </w:r>
            <w:r>
              <w:rPr>
                <w:szCs w:val="20"/>
              </w:rPr>
              <w:t>art</w:t>
            </w:r>
            <w:r w:rsidR="0011552C">
              <w:rPr>
                <w:szCs w:val="20"/>
              </w:rPr>
              <w:t>ikel</w:t>
            </w:r>
            <w:r>
              <w:rPr>
                <w:szCs w:val="20"/>
              </w:rPr>
              <w:t xml:space="preserve"> </w:t>
            </w:r>
            <w:r w:rsidR="0022261A" w:rsidRPr="0022261A">
              <w:rPr>
                <w:szCs w:val="20"/>
              </w:rPr>
              <w:t>41</w:t>
            </w:r>
            <w:r>
              <w:rPr>
                <w:szCs w:val="20"/>
              </w:rPr>
              <w:t>, stk. 3</w:t>
            </w:r>
            <w:r w:rsidR="0022261A" w:rsidRPr="0022261A">
              <w:rPr>
                <w:szCs w:val="20"/>
              </w:rPr>
              <w:t xml:space="preserve"> i 2024-forordningen. </w:t>
            </w:r>
          </w:p>
          <w:p w14:paraId="2FE7EF39" w14:textId="77777777" w:rsidR="0022261A" w:rsidRPr="0022261A" w:rsidRDefault="0022261A" w:rsidP="00FF432F">
            <w:pPr>
              <w:rPr>
                <w:szCs w:val="20"/>
              </w:rPr>
            </w:pPr>
          </w:p>
          <w:p w14:paraId="2CC0FDCB" w14:textId="5D8550B9" w:rsidR="0022261A" w:rsidRPr="0022261A" w:rsidRDefault="0022261A" w:rsidP="00FF432F">
            <w:pPr>
              <w:rPr>
                <w:szCs w:val="20"/>
              </w:rPr>
            </w:pPr>
            <w:r w:rsidRPr="0022261A">
              <w:rPr>
                <w:szCs w:val="20"/>
              </w:rPr>
              <w:t>Pligten til at deltage i arbejdet med organisationen af tekniske vurderingsorganer er et direktiv i artikel 41(3)</w:t>
            </w:r>
            <w:del w:id="278" w:author="Johan Vestergaard Paulsen" w:date="2025-10-02T18:11:00Z">
              <w:r w:rsidRPr="0022261A" w:rsidDel="000C76E6">
                <w:rPr>
                  <w:szCs w:val="20"/>
                </w:rPr>
                <w:delText>,</w:delText>
              </w:r>
            </w:del>
            <w:r w:rsidRPr="0022261A">
              <w:rPr>
                <w:szCs w:val="20"/>
              </w:rPr>
              <w:t xml:space="preserve"> rettet mod medlemsstaterne, som skal sikre, at dette krav opfyldes. Derfor fremgår det af bekendtgørelsen.</w:t>
            </w:r>
          </w:p>
          <w:p w14:paraId="0A9F4510" w14:textId="5899505F" w:rsidR="0022261A" w:rsidRPr="0022261A" w:rsidRDefault="0022261A" w:rsidP="00FF432F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1B2931A3" w14:textId="247919F6" w:rsidR="0022261A" w:rsidRPr="0022261A" w:rsidRDefault="0022261A" w:rsidP="00FF432F">
            <w:pPr>
              <w:rPr>
                <w:szCs w:val="20"/>
              </w:rPr>
            </w:pPr>
          </w:p>
        </w:tc>
      </w:tr>
      <w:tr w:rsidR="0022261A" w:rsidRPr="0022261A" w14:paraId="7667C38C" w14:textId="77777777" w:rsidTr="007B2BA8">
        <w:tc>
          <w:tcPr>
            <w:tcW w:w="4248" w:type="dxa"/>
          </w:tcPr>
          <w:p w14:paraId="786BDF23" w14:textId="11390413" w:rsidR="0022261A" w:rsidRPr="0022261A" w:rsidRDefault="0022261A" w:rsidP="00420451">
            <w:pPr>
              <w:rPr>
                <w:szCs w:val="20"/>
              </w:rPr>
            </w:pPr>
            <w:ins w:id="279" w:author="Johan Vestergaard Paulsen" w:date="2025-05-21T14:59:00Z">
              <w:r w:rsidRPr="0022261A">
                <w:rPr>
                  <w:szCs w:val="20"/>
                </w:rPr>
                <w:t xml:space="preserve"> </w:t>
              </w:r>
            </w:ins>
          </w:p>
        </w:tc>
        <w:tc>
          <w:tcPr>
            <w:tcW w:w="6379" w:type="dxa"/>
          </w:tcPr>
          <w:p w14:paraId="3C721122" w14:textId="5E238A18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7F08245B" w14:textId="431CDB15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08399402" w14:textId="77777777" w:rsidTr="007B2BA8">
        <w:tc>
          <w:tcPr>
            <w:tcW w:w="4248" w:type="dxa"/>
          </w:tcPr>
          <w:p w14:paraId="38597A89" w14:textId="5C7B598B" w:rsidR="0022261A" w:rsidRPr="0022261A" w:rsidRDefault="0022261A" w:rsidP="00420451">
            <w:pPr>
              <w:rPr>
                <w:szCs w:val="20"/>
              </w:rPr>
            </w:pPr>
            <w:ins w:id="280" w:author="Johan Vestergaard Paulsen" w:date="2025-05-21T14:59:00Z">
              <w:r w:rsidRPr="0022261A">
                <w:rPr>
                  <w:szCs w:val="20"/>
                </w:rPr>
                <w:t xml:space="preserve"> </w:t>
              </w:r>
            </w:ins>
          </w:p>
        </w:tc>
        <w:tc>
          <w:tcPr>
            <w:tcW w:w="6379" w:type="dxa"/>
          </w:tcPr>
          <w:p w14:paraId="0EAB9D7F" w14:textId="5A84D20D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68C5D2EC" w14:textId="618DAD1C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0B89BB60" w14:textId="77777777" w:rsidTr="007B2BA8">
        <w:tc>
          <w:tcPr>
            <w:tcW w:w="4248" w:type="dxa"/>
          </w:tcPr>
          <w:p w14:paraId="3EDBEE32" w14:textId="77777777" w:rsidR="0022261A" w:rsidRPr="0022261A" w:rsidDel="00CC375C" w:rsidRDefault="0022261A" w:rsidP="00420451">
            <w:pPr>
              <w:rPr>
                <w:del w:id="281" w:author="Johan Vestergaard Paulsen" w:date="2025-05-07T17:29:00Z"/>
                <w:szCs w:val="20"/>
              </w:rPr>
            </w:pPr>
            <w:del w:id="282" w:author="Johan Vestergaard Paulsen" w:date="2025-05-07T17:29:00Z">
              <w:r w:rsidRPr="0022261A" w:rsidDel="00CC375C">
                <w:rPr>
                  <w:szCs w:val="20"/>
                </w:rPr>
                <w:delText>Kapitel 7</w:delText>
              </w:r>
            </w:del>
          </w:p>
          <w:p w14:paraId="164DBAE6" w14:textId="77777777" w:rsidR="0022261A" w:rsidRPr="0022261A" w:rsidDel="00CC375C" w:rsidRDefault="0022261A" w:rsidP="00420451">
            <w:pPr>
              <w:rPr>
                <w:del w:id="283" w:author="Johan Vestergaard Paulsen" w:date="2025-05-07T17:29:00Z"/>
                <w:i/>
                <w:iCs/>
                <w:szCs w:val="20"/>
              </w:rPr>
            </w:pPr>
            <w:del w:id="284" w:author="Johan Vestergaard Paulsen" w:date="2025-05-07T17:29:00Z">
              <w:r w:rsidRPr="0022261A" w:rsidDel="00CC375C">
                <w:rPr>
                  <w:i/>
                  <w:iCs/>
                  <w:szCs w:val="20"/>
                </w:rPr>
                <w:delText>Klageadgang</w:delText>
              </w:r>
            </w:del>
          </w:p>
          <w:p w14:paraId="299D8E8B" w14:textId="01301B2D" w:rsidR="0022261A" w:rsidRPr="0022261A" w:rsidDel="00CC375C" w:rsidRDefault="0022261A" w:rsidP="00420451">
            <w:pPr>
              <w:rPr>
                <w:del w:id="285" w:author="Johan Vestergaard Paulsen" w:date="2025-05-07T17:27:00Z"/>
                <w:szCs w:val="20"/>
              </w:rPr>
            </w:pPr>
            <w:del w:id="286" w:author="Johan Vestergaard Paulsen" w:date="2025-05-07T17:29:00Z">
              <w:r w:rsidRPr="0022261A" w:rsidDel="00CC375C">
                <w:rPr>
                  <w:b/>
                  <w:bCs/>
                  <w:szCs w:val="20"/>
                </w:rPr>
                <w:delText>§ 8.</w:delText>
              </w:r>
              <w:r w:rsidRPr="0022261A" w:rsidDel="00CC375C">
                <w:rPr>
                  <w:szCs w:val="20"/>
                </w:rPr>
                <w:delText> </w:delText>
              </w:r>
            </w:del>
            <w:del w:id="287" w:author="Johan Vestergaard Paulsen" w:date="2025-05-07T17:24:00Z">
              <w:r w:rsidRPr="0022261A" w:rsidDel="00606E06">
                <w:rPr>
                  <w:szCs w:val="20"/>
                </w:rPr>
                <w:delText>Afgørelser truffet af DANAK i henhold til denne bekendtgørelse kan ikke påklages til anden administrativ myndighed, jf. byggelovens § 31, stk. 3.</w:delText>
              </w:r>
            </w:del>
            <w:del w:id="288" w:author="Johan Vestergaard Paulsen" w:date="2025-05-07T17:27:00Z">
              <w:r w:rsidRPr="0022261A" w:rsidDel="00CC375C">
                <w:rPr>
                  <w:i/>
                  <w:iCs/>
                  <w:szCs w:val="20"/>
                </w:rPr>
                <w:delText>Stk. 2.</w:delText>
              </w:r>
              <w:r w:rsidRPr="0022261A" w:rsidDel="00CC375C">
                <w:rPr>
                  <w:szCs w:val="20"/>
                </w:rPr>
                <w:delText> Afgørelser truffet i henhold til denne bekendtgørelse kan indbringes for domstolene inden 6 måneder efter den dag, afgørelsen er meddelt, jf. byggelovens § 25, stk. 1.</w:delText>
              </w:r>
            </w:del>
          </w:p>
          <w:p w14:paraId="3AB2FF3D" w14:textId="77777777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1F090C3F" w14:textId="6957A9D9" w:rsidR="0022261A" w:rsidRPr="0022261A" w:rsidRDefault="0022261A" w:rsidP="00420451">
            <w:pPr>
              <w:rPr>
                <w:szCs w:val="20"/>
              </w:rPr>
            </w:pPr>
            <w:r w:rsidRPr="0022261A">
              <w:rPr>
                <w:szCs w:val="20"/>
              </w:rPr>
              <w:t xml:space="preserve">Det er </w:t>
            </w:r>
            <w:proofErr w:type="gramStart"/>
            <w:r w:rsidR="009557DF">
              <w:rPr>
                <w:szCs w:val="20"/>
              </w:rPr>
              <w:t xml:space="preserve">overflødigt </w:t>
            </w:r>
            <w:r w:rsidRPr="0022261A">
              <w:rPr>
                <w:szCs w:val="20"/>
              </w:rPr>
              <w:t xml:space="preserve"> at</w:t>
            </w:r>
            <w:proofErr w:type="gramEnd"/>
            <w:r w:rsidRPr="0022261A">
              <w:rPr>
                <w:szCs w:val="20"/>
              </w:rPr>
              <w:t xml:space="preserve"> skrive, at afgørelser ikke kan påklages</w:t>
            </w:r>
            <w:r w:rsidR="003D7FAC">
              <w:rPr>
                <w:szCs w:val="20"/>
              </w:rPr>
              <w:t>,</w:t>
            </w:r>
            <w:r w:rsidR="0011552C">
              <w:rPr>
                <w:szCs w:val="20"/>
              </w:rPr>
              <w:t xml:space="preserve"> eller noget om søgsmål</w:t>
            </w:r>
            <w:r w:rsidRPr="0022261A">
              <w:rPr>
                <w:szCs w:val="20"/>
              </w:rPr>
              <w:t xml:space="preserve">, da dette fremgår direkte af </w:t>
            </w:r>
            <w:r w:rsidR="0011552C">
              <w:rPr>
                <w:szCs w:val="20"/>
              </w:rPr>
              <w:t>bygge</w:t>
            </w:r>
            <w:r w:rsidRPr="0022261A">
              <w:rPr>
                <w:szCs w:val="20"/>
              </w:rPr>
              <w:t>loven.</w:t>
            </w:r>
          </w:p>
          <w:p w14:paraId="312CFFE4" w14:textId="350CA709" w:rsidR="0022261A" w:rsidRPr="0022261A" w:rsidRDefault="0022261A" w:rsidP="0011552C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2661A87E" w14:textId="01764531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3E626763" w14:textId="77777777" w:rsidTr="007B2BA8">
        <w:tc>
          <w:tcPr>
            <w:tcW w:w="4248" w:type="dxa"/>
          </w:tcPr>
          <w:p w14:paraId="65AA5C53" w14:textId="77777777" w:rsidR="0022261A" w:rsidRPr="0022261A" w:rsidRDefault="0022261A" w:rsidP="0022261A">
            <w:pPr>
              <w:rPr>
                <w:szCs w:val="20"/>
              </w:rPr>
            </w:pPr>
            <w:r w:rsidRPr="0022261A">
              <w:rPr>
                <w:szCs w:val="20"/>
              </w:rPr>
              <w:t xml:space="preserve">Kapitel </w:t>
            </w:r>
            <w:ins w:id="289" w:author="Johan Vestergaard Paulsen" w:date="2025-05-21T15:04:00Z">
              <w:r w:rsidRPr="0022261A">
                <w:rPr>
                  <w:szCs w:val="20"/>
                </w:rPr>
                <w:t>4</w:t>
              </w:r>
            </w:ins>
            <w:del w:id="290" w:author="Johan Vestergaard Paulsen" w:date="2025-05-07T17:29:00Z">
              <w:r w:rsidRPr="0022261A" w:rsidDel="00CC375C">
                <w:rPr>
                  <w:szCs w:val="20"/>
                </w:rPr>
                <w:delText>8</w:delText>
              </w:r>
            </w:del>
          </w:p>
          <w:p w14:paraId="53A4C294" w14:textId="77777777" w:rsidR="0022261A" w:rsidRPr="0022261A" w:rsidRDefault="0022261A" w:rsidP="0022261A">
            <w:pPr>
              <w:rPr>
                <w:i/>
                <w:iCs/>
                <w:szCs w:val="20"/>
              </w:rPr>
            </w:pPr>
            <w:r w:rsidRPr="0022261A">
              <w:rPr>
                <w:i/>
                <w:iCs/>
                <w:szCs w:val="20"/>
              </w:rPr>
              <w:t>Ikrafttrædelses- og overgangsbestemmelser</w:t>
            </w:r>
          </w:p>
          <w:p w14:paraId="6C20181F" w14:textId="77777777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264A60D6" w14:textId="77777777" w:rsidR="0022261A" w:rsidRPr="0022261A" w:rsidRDefault="0022261A" w:rsidP="00420451">
            <w:pPr>
              <w:pStyle w:val="Kommentartekst"/>
              <w:rPr>
                <w:rStyle w:val="Kommentarhenvisning"/>
                <w:sz w:val="20"/>
                <w:szCs w:val="20"/>
              </w:rPr>
            </w:pPr>
          </w:p>
        </w:tc>
        <w:tc>
          <w:tcPr>
            <w:tcW w:w="9497" w:type="dxa"/>
          </w:tcPr>
          <w:p w14:paraId="0E71CA16" w14:textId="77777777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025E5ED3" w14:textId="77777777" w:rsidTr="007B2BA8">
        <w:tc>
          <w:tcPr>
            <w:tcW w:w="4248" w:type="dxa"/>
          </w:tcPr>
          <w:p w14:paraId="78E74394" w14:textId="05312AB7" w:rsidR="0022261A" w:rsidRPr="0022261A" w:rsidRDefault="0022261A" w:rsidP="00420451">
            <w:pPr>
              <w:rPr>
                <w:szCs w:val="20"/>
              </w:rPr>
            </w:pPr>
            <w:r w:rsidRPr="0022261A">
              <w:rPr>
                <w:b/>
                <w:bCs/>
                <w:szCs w:val="20"/>
              </w:rPr>
              <w:t xml:space="preserve">§ </w:t>
            </w:r>
            <w:ins w:id="291" w:author="Johan Vestergaard Paulsen" w:date="2025-05-21T15:01:00Z">
              <w:r w:rsidRPr="0022261A">
                <w:rPr>
                  <w:b/>
                  <w:bCs/>
                  <w:szCs w:val="20"/>
                </w:rPr>
                <w:t>8</w:t>
              </w:r>
            </w:ins>
            <w:del w:id="292" w:author="Johan Vestergaard Paulsen" w:date="2025-05-21T15:01:00Z">
              <w:r w:rsidRPr="0022261A" w:rsidDel="00FD4EF3">
                <w:rPr>
                  <w:b/>
                  <w:bCs/>
                  <w:szCs w:val="20"/>
                </w:rPr>
                <w:delText>9</w:delText>
              </w:r>
            </w:del>
            <w:r w:rsidRPr="0022261A">
              <w:rPr>
                <w:b/>
                <w:bCs/>
                <w:szCs w:val="20"/>
              </w:rPr>
              <w:t>.</w:t>
            </w:r>
            <w:r w:rsidRPr="0022261A">
              <w:rPr>
                <w:szCs w:val="20"/>
              </w:rPr>
              <w:t xml:space="preserve"> Bekendtgørelsen træder i kraft den </w:t>
            </w:r>
            <w:del w:id="293" w:author="Johan Vestergaard Paulsen" w:date="2025-04-14T13:33:00Z">
              <w:r w:rsidRPr="0022261A" w:rsidDel="007F718B">
                <w:rPr>
                  <w:szCs w:val="20"/>
                </w:rPr>
                <w:delText>1</w:delText>
              </w:r>
            </w:del>
            <w:ins w:id="294" w:author="Johan Vestergaard Paulsen" w:date="2025-04-14T13:33:00Z">
              <w:r w:rsidRPr="0022261A">
                <w:rPr>
                  <w:szCs w:val="20"/>
                </w:rPr>
                <w:t>8</w:t>
              </w:r>
            </w:ins>
            <w:r w:rsidRPr="0022261A">
              <w:rPr>
                <w:szCs w:val="20"/>
              </w:rPr>
              <w:t>. januar 20</w:t>
            </w:r>
            <w:ins w:id="295" w:author="Johan Vestergaard Paulsen" w:date="2025-04-14T13:34:00Z">
              <w:r w:rsidRPr="0022261A">
                <w:rPr>
                  <w:szCs w:val="20"/>
                </w:rPr>
                <w:t>26</w:t>
              </w:r>
            </w:ins>
            <w:del w:id="296" w:author="Johan Vestergaard Paulsen" w:date="2025-04-14T13:34:00Z">
              <w:r w:rsidRPr="0022261A" w:rsidDel="007F718B">
                <w:rPr>
                  <w:szCs w:val="20"/>
                </w:rPr>
                <w:delText>18</w:delText>
              </w:r>
            </w:del>
            <w:r w:rsidRPr="0022261A">
              <w:rPr>
                <w:szCs w:val="20"/>
              </w:rPr>
              <w:t>.</w:t>
            </w:r>
          </w:p>
          <w:p w14:paraId="5B187801" w14:textId="6EC7EFEB" w:rsidR="0022261A" w:rsidRPr="0022261A" w:rsidRDefault="0022261A" w:rsidP="00420451">
            <w:pPr>
              <w:rPr>
                <w:szCs w:val="20"/>
              </w:rPr>
            </w:pPr>
            <w:r w:rsidRPr="0022261A">
              <w:rPr>
                <w:i/>
                <w:iCs/>
                <w:szCs w:val="20"/>
              </w:rPr>
              <w:t>Stk. 2.</w:t>
            </w:r>
            <w:r w:rsidRPr="0022261A">
              <w:rPr>
                <w:szCs w:val="20"/>
              </w:rPr>
              <w:t xml:space="preserve"> Bekendtgørelse nr. </w:t>
            </w:r>
            <w:ins w:id="297" w:author="Johan Vestergaard Paulsen" w:date="2025-05-21T10:49:00Z">
              <w:r w:rsidRPr="0022261A">
                <w:rPr>
                  <w:szCs w:val="20"/>
                </w:rPr>
                <w:t>1420</w:t>
              </w:r>
            </w:ins>
            <w:del w:id="298" w:author="Johan Vestergaard Paulsen" w:date="2025-05-21T10:49:00Z">
              <w:r w:rsidRPr="0022261A" w:rsidDel="00AC40BE">
                <w:rPr>
                  <w:szCs w:val="20"/>
                </w:rPr>
                <w:delText>182</w:delText>
              </w:r>
            </w:del>
            <w:r w:rsidRPr="0022261A">
              <w:rPr>
                <w:szCs w:val="20"/>
              </w:rPr>
              <w:t xml:space="preserve"> af </w:t>
            </w:r>
            <w:ins w:id="299" w:author="Johan Vestergaard Paulsen" w:date="2025-05-21T10:49:00Z">
              <w:r w:rsidRPr="0022261A">
                <w:rPr>
                  <w:szCs w:val="20"/>
                </w:rPr>
                <w:t>4</w:t>
              </w:r>
            </w:ins>
            <w:del w:id="300" w:author="Johan Vestergaard Paulsen" w:date="2025-05-21T10:49:00Z">
              <w:r w:rsidRPr="0022261A" w:rsidDel="00AC40BE">
                <w:rPr>
                  <w:szCs w:val="20"/>
                </w:rPr>
                <w:delText>26</w:delText>
              </w:r>
            </w:del>
            <w:r w:rsidRPr="0022261A">
              <w:rPr>
                <w:szCs w:val="20"/>
              </w:rPr>
              <w:t xml:space="preserve">. </w:t>
            </w:r>
            <w:del w:id="301" w:author="Johan Vestergaard Paulsen" w:date="2025-05-21T10:49:00Z">
              <w:r w:rsidRPr="0022261A" w:rsidDel="00AC40BE">
                <w:rPr>
                  <w:szCs w:val="20"/>
                </w:rPr>
                <w:delText>februar</w:delText>
              </w:r>
            </w:del>
            <w:ins w:id="302" w:author="Johan Vestergaard Paulsen" w:date="2025-05-21T10:49:00Z">
              <w:r w:rsidRPr="0022261A">
                <w:rPr>
                  <w:szCs w:val="20"/>
                </w:rPr>
                <w:t>december</w:t>
              </w:r>
            </w:ins>
            <w:r w:rsidRPr="0022261A">
              <w:rPr>
                <w:szCs w:val="20"/>
              </w:rPr>
              <w:t xml:space="preserve"> 201</w:t>
            </w:r>
            <w:ins w:id="303" w:author="Johan Vestergaard Paulsen" w:date="2025-05-21T10:49:00Z">
              <w:r w:rsidRPr="0022261A">
                <w:rPr>
                  <w:szCs w:val="20"/>
                </w:rPr>
                <w:t>7</w:t>
              </w:r>
            </w:ins>
            <w:del w:id="304" w:author="Johan Vestergaard Paulsen" w:date="2025-05-21T10:49:00Z">
              <w:r w:rsidRPr="0022261A" w:rsidDel="00AC40BE">
                <w:rPr>
                  <w:szCs w:val="20"/>
                </w:rPr>
                <w:delText>3</w:delText>
              </w:r>
            </w:del>
            <w:r w:rsidRPr="0022261A">
              <w:rPr>
                <w:szCs w:val="20"/>
              </w:rPr>
              <w:t xml:space="preserve"> om DANAK´s opgaver om notificerede organer, der fører 3. partskontrol med byggevarer og tekniske vurderingsorganer ophæves.</w:t>
            </w:r>
          </w:p>
          <w:p w14:paraId="3074D23D" w14:textId="77777777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5135C4B7" w14:textId="46FE985C" w:rsidR="0022261A" w:rsidRPr="0022261A" w:rsidRDefault="0022261A" w:rsidP="00420451">
            <w:pPr>
              <w:pStyle w:val="Kommentartekst"/>
            </w:pPr>
            <w:r w:rsidRPr="0022261A">
              <w:t>Ikrafttræden</w:t>
            </w:r>
            <w:r w:rsidR="00D82FFB">
              <w:t xml:space="preserve"> sker</w:t>
            </w:r>
            <w:r w:rsidRPr="0022261A">
              <w:t xml:space="preserve"> 8. januar</w:t>
            </w:r>
            <w:r w:rsidR="00722CBC">
              <w:t xml:space="preserve"> 2026</w:t>
            </w:r>
            <w:r w:rsidRPr="0022261A">
              <w:t xml:space="preserve">, fordi det er </w:t>
            </w:r>
            <w:r w:rsidR="00DB2C4A">
              <w:t>fra det tidspunkt</w:t>
            </w:r>
            <w:r w:rsidRPr="0022261A">
              <w:t xml:space="preserve">, reglerne i </w:t>
            </w:r>
            <w:r w:rsidR="00722CBC">
              <w:t>den reviderede</w:t>
            </w:r>
            <w:r w:rsidRPr="0022261A">
              <w:t xml:space="preserve"> forordning om notificerede organer og tekniske vurderingsorganer finder anvendelse fra.</w:t>
            </w:r>
          </w:p>
          <w:p w14:paraId="6D5299A4" w14:textId="77777777" w:rsidR="0022261A" w:rsidRPr="0022261A" w:rsidRDefault="0022261A" w:rsidP="0088285F">
            <w:pPr>
              <w:pStyle w:val="Kommentartekst"/>
            </w:pPr>
          </w:p>
        </w:tc>
        <w:tc>
          <w:tcPr>
            <w:tcW w:w="9497" w:type="dxa"/>
          </w:tcPr>
          <w:p w14:paraId="14DD2197" w14:textId="6D498B47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2830D0B1" w14:textId="77777777" w:rsidTr="007B2BA8">
        <w:tc>
          <w:tcPr>
            <w:tcW w:w="4248" w:type="dxa"/>
          </w:tcPr>
          <w:p w14:paraId="2BCF18B6" w14:textId="77777777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5585B44A" w14:textId="4A977AF5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056253AD" w14:textId="77777777" w:rsidR="0022261A" w:rsidRPr="0022261A" w:rsidRDefault="0022261A" w:rsidP="00420451">
            <w:pPr>
              <w:rPr>
                <w:szCs w:val="20"/>
              </w:rPr>
            </w:pPr>
          </w:p>
        </w:tc>
      </w:tr>
      <w:tr w:rsidR="0022261A" w:rsidRPr="0022261A" w14:paraId="28C85754" w14:textId="77777777" w:rsidTr="007B2BA8">
        <w:tc>
          <w:tcPr>
            <w:tcW w:w="4248" w:type="dxa"/>
          </w:tcPr>
          <w:p w14:paraId="1E5D72F0" w14:textId="77777777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6379" w:type="dxa"/>
          </w:tcPr>
          <w:p w14:paraId="15980861" w14:textId="438C6A45" w:rsidR="0022261A" w:rsidRPr="0022261A" w:rsidRDefault="0022261A" w:rsidP="00420451">
            <w:pPr>
              <w:rPr>
                <w:szCs w:val="20"/>
              </w:rPr>
            </w:pPr>
          </w:p>
        </w:tc>
        <w:tc>
          <w:tcPr>
            <w:tcW w:w="9497" w:type="dxa"/>
          </w:tcPr>
          <w:p w14:paraId="048621B9" w14:textId="77777777" w:rsidR="0022261A" w:rsidRPr="0022261A" w:rsidRDefault="0022261A" w:rsidP="00420451">
            <w:pPr>
              <w:rPr>
                <w:szCs w:val="20"/>
              </w:rPr>
            </w:pPr>
          </w:p>
        </w:tc>
      </w:tr>
    </w:tbl>
    <w:p w14:paraId="56176D2F" w14:textId="77777777" w:rsidR="00FF432F" w:rsidRPr="00FF432F" w:rsidRDefault="00FF432F" w:rsidP="00FF432F"/>
    <w:p w14:paraId="2F9692DE" w14:textId="77777777" w:rsidR="00FF432F" w:rsidRPr="00FF432F" w:rsidRDefault="00FF432F" w:rsidP="00FF432F"/>
    <w:p w14:paraId="7BC1EC6F" w14:textId="77777777" w:rsidR="00FF432F" w:rsidRPr="00FF432F" w:rsidRDefault="00FF432F" w:rsidP="00FF432F"/>
    <w:p w14:paraId="4618CB3C" w14:textId="77777777" w:rsidR="00FF432F" w:rsidRDefault="00FF432F" w:rsidP="00FF432F"/>
    <w:p w14:paraId="7C68DBFA" w14:textId="77777777" w:rsidR="00FF432F" w:rsidRPr="00FF432F" w:rsidRDefault="00FF432F" w:rsidP="00FF432F"/>
    <w:p w14:paraId="786BB633" w14:textId="77777777" w:rsidR="00FF432F" w:rsidRDefault="00FF432F" w:rsidP="00FF432F"/>
    <w:p w14:paraId="5DE1F267" w14:textId="77777777" w:rsidR="00FF432F" w:rsidRDefault="00FF432F" w:rsidP="00FF432F"/>
    <w:p w14:paraId="3AA06405" w14:textId="77777777" w:rsidR="00FF432F" w:rsidRDefault="00FF432F" w:rsidP="00FF432F"/>
    <w:p w14:paraId="0232F056" w14:textId="77777777" w:rsidR="00FF432F" w:rsidRDefault="00FF432F" w:rsidP="00FF432F"/>
    <w:p w14:paraId="241FFB72" w14:textId="3825F355" w:rsidR="00FF432F" w:rsidDel="00EE405F" w:rsidRDefault="00FF432F" w:rsidP="00FF432F">
      <w:pPr>
        <w:rPr>
          <w:del w:id="305" w:author="Johan Vestergaard Paulsen" w:date="2025-04-14T14:39:00Z"/>
        </w:rPr>
      </w:pPr>
    </w:p>
    <w:p w14:paraId="3716837D" w14:textId="6667EFF3" w:rsidR="00FF432F" w:rsidDel="00EE405F" w:rsidRDefault="00FF432F" w:rsidP="00FF432F">
      <w:pPr>
        <w:rPr>
          <w:del w:id="306" w:author="Johan Vestergaard Paulsen" w:date="2025-04-14T14:39:00Z"/>
        </w:rPr>
      </w:pPr>
    </w:p>
    <w:p w14:paraId="421164EC" w14:textId="77777777" w:rsidR="00FF432F" w:rsidRDefault="00FF432F" w:rsidP="00FF432F"/>
    <w:p w14:paraId="22BEF2CC" w14:textId="77777777" w:rsidR="00FF432F" w:rsidRDefault="00FF432F" w:rsidP="00FF432F"/>
    <w:p w14:paraId="7F685B74" w14:textId="1B6FD597" w:rsidR="001F2C29" w:rsidRDefault="001F2C29"/>
    <w:sectPr w:rsidR="001F2C29" w:rsidSect="00641A18">
      <w:pgSz w:w="23811" w:h="16838" w:orient="landscape" w:code="8"/>
      <w:pgMar w:top="1134" w:right="170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2F801" w14:textId="77777777" w:rsidR="007F3D26" w:rsidRDefault="007F3D26" w:rsidP="00F83E13">
      <w:pPr>
        <w:spacing w:line="240" w:lineRule="auto"/>
      </w:pPr>
      <w:r>
        <w:separator/>
      </w:r>
    </w:p>
  </w:endnote>
  <w:endnote w:type="continuationSeparator" w:id="0">
    <w:p w14:paraId="2249B8FA" w14:textId="77777777" w:rsidR="007F3D26" w:rsidRDefault="007F3D26" w:rsidP="00F83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F999D" w14:textId="77777777" w:rsidR="007F3D26" w:rsidRDefault="007F3D26" w:rsidP="00F83E13">
      <w:pPr>
        <w:spacing w:line="240" w:lineRule="auto"/>
      </w:pPr>
      <w:r>
        <w:separator/>
      </w:r>
    </w:p>
  </w:footnote>
  <w:footnote w:type="continuationSeparator" w:id="0">
    <w:p w14:paraId="6B4881FE" w14:textId="77777777" w:rsidR="007F3D26" w:rsidRDefault="007F3D26" w:rsidP="00F83E1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26C2FD0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F235EE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9C058C6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91EC04A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528BA8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DC5ED0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0CE678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4A45D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14C0546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1C8819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EC06CF"/>
    <w:multiLevelType w:val="multilevel"/>
    <w:tmpl w:val="B834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7D26602"/>
    <w:multiLevelType w:val="multilevel"/>
    <w:tmpl w:val="4A46E23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40205E7"/>
    <w:multiLevelType w:val="multilevel"/>
    <w:tmpl w:val="4FE8C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7E8061E"/>
    <w:multiLevelType w:val="multilevel"/>
    <w:tmpl w:val="A6D48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BF97712"/>
    <w:multiLevelType w:val="multilevel"/>
    <w:tmpl w:val="5A8AC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1BB6776"/>
    <w:multiLevelType w:val="multilevel"/>
    <w:tmpl w:val="D338B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5788620">
    <w:abstractNumId w:val="9"/>
  </w:num>
  <w:num w:numId="2" w16cid:durableId="125585709">
    <w:abstractNumId w:val="9"/>
  </w:num>
  <w:num w:numId="3" w16cid:durableId="1875537385">
    <w:abstractNumId w:val="7"/>
  </w:num>
  <w:num w:numId="4" w16cid:durableId="1171144625">
    <w:abstractNumId w:val="7"/>
  </w:num>
  <w:num w:numId="5" w16cid:durableId="1196502629">
    <w:abstractNumId w:val="6"/>
  </w:num>
  <w:num w:numId="6" w16cid:durableId="1333338600">
    <w:abstractNumId w:val="6"/>
  </w:num>
  <w:num w:numId="7" w16cid:durableId="405031242">
    <w:abstractNumId w:val="5"/>
  </w:num>
  <w:num w:numId="8" w16cid:durableId="1556745689">
    <w:abstractNumId w:val="5"/>
  </w:num>
  <w:num w:numId="9" w16cid:durableId="1955551471">
    <w:abstractNumId w:val="4"/>
  </w:num>
  <w:num w:numId="10" w16cid:durableId="1588882565">
    <w:abstractNumId w:val="4"/>
  </w:num>
  <w:num w:numId="11" w16cid:durableId="1735620846">
    <w:abstractNumId w:val="8"/>
  </w:num>
  <w:num w:numId="12" w16cid:durableId="937367104">
    <w:abstractNumId w:val="8"/>
  </w:num>
  <w:num w:numId="13" w16cid:durableId="330985820">
    <w:abstractNumId w:val="3"/>
  </w:num>
  <w:num w:numId="14" w16cid:durableId="115561833">
    <w:abstractNumId w:val="3"/>
  </w:num>
  <w:num w:numId="15" w16cid:durableId="1237738990">
    <w:abstractNumId w:val="2"/>
  </w:num>
  <w:num w:numId="16" w16cid:durableId="783689815">
    <w:abstractNumId w:val="2"/>
  </w:num>
  <w:num w:numId="17" w16cid:durableId="234778856">
    <w:abstractNumId w:val="1"/>
  </w:num>
  <w:num w:numId="18" w16cid:durableId="2136636398">
    <w:abstractNumId w:val="1"/>
  </w:num>
  <w:num w:numId="19" w16cid:durableId="977028893">
    <w:abstractNumId w:val="0"/>
  </w:num>
  <w:num w:numId="20" w16cid:durableId="2131512012">
    <w:abstractNumId w:val="0"/>
  </w:num>
  <w:num w:numId="21" w16cid:durableId="2087991866">
    <w:abstractNumId w:val="14"/>
  </w:num>
  <w:num w:numId="22" w16cid:durableId="1675496386">
    <w:abstractNumId w:val="15"/>
  </w:num>
  <w:num w:numId="23" w16cid:durableId="1219590051">
    <w:abstractNumId w:val="10"/>
  </w:num>
  <w:num w:numId="24" w16cid:durableId="1483038469">
    <w:abstractNumId w:val="12"/>
  </w:num>
  <w:num w:numId="25" w16cid:durableId="571887001">
    <w:abstractNumId w:val="13"/>
  </w:num>
  <w:num w:numId="26" w16cid:durableId="706679468">
    <w:abstractNumId w:val="11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ohan Vestergaard Paulsen">
    <w15:presenceInfo w15:providerId="AD" w15:userId="S-1-5-21-2100284113-1573851820-878952375-395935"/>
  </w15:person>
  <w15:person w15:author="Simone Blomgaard Lauridsen">
    <w15:presenceInfo w15:providerId="AD" w15:userId="S-1-5-21-2100284113-1573851820-878952375-439252"/>
  </w15:person>
  <w15:person w15:author="Birgitte Durhuus Nielsen">
    <w15:presenceInfo w15:providerId="AD" w15:userId="S-1-5-21-2100284113-1573851820-878952375-6093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2"/>
  <w:proofState w:spelling="clean" w:grammar="clean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NotTrackFormatting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E51"/>
    <w:rsid w:val="00002218"/>
    <w:rsid w:val="00004F96"/>
    <w:rsid w:val="000106BE"/>
    <w:rsid w:val="00011DA8"/>
    <w:rsid w:val="000143C7"/>
    <w:rsid w:val="000237CE"/>
    <w:rsid w:val="00025705"/>
    <w:rsid w:val="00026360"/>
    <w:rsid w:val="0002772E"/>
    <w:rsid w:val="00045454"/>
    <w:rsid w:val="0006455D"/>
    <w:rsid w:val="00065B72"/>
    <w:rsid w:val="00065FF7"/>
    <w:rsid w:val="00077A3D"/>
    <w:rsid w:val="00082FD3"/>
    <w:rsid w:val="00085E1C"/>
    <w:rsid w:val="00091CA0"/>
    <w:rsid w:val="000A3413"/>
    <w:rsid w:val="000C76E6"/>
    <w:rsid w:val="000D187A"/>
    <w:rsid w:val="000D75C8"/>
    <w:rsid w:val="000E7D55"/>
    <w:rsid w:val="000F4784"/>
    <w:rsid w:val="00103A9C"/>
    <w:rsid w:val="0010638A"/>
    <w:rsid w:val="00106BE8"/>
    <w:rsid w:val="001107E9"/>
    <w:rsid w:val="00111B42"/>
    <w:rsid w:val="0011552C"/>
    <w:rsid w:val="00147B19"/>
    <w:rsid w:val="0015068A"/>
    <w:rsid w:val="00154370"/>
    <w:rsid w:val="0015683F"/>
    <w:rsid w:val="00164116"/>
    <w:rsid w:val="001652C8"/>
    <w:rsid w:val="00165B59"/>
    <w:rsid w:val="00166490"/>
    <w:rsid w:val="0018166F"/>
    <w:rsid w:val="00184276"/>
    <w:rsid w:val="00184AAA"/>
    <w:rsid w:val="001910D2"/>
    <w:rsid w:val="0019220E"/>
    <w:rsid w:val="001A7122"/>
    <w:rsid w:val="001B5B3E"/>
    <w:rsid w:val="001C2FFD"/>
    <w:rsid w:val="001D1A4D"/>
    <w:rsid w:val="001D42A4"/>
    <w:rsid w:val="001D5B8E"/>
    <w:rsid w:val="001F2C29"/>
    <w:rsid w:val="002142A8"/>
    <w:rsid w:val="002219B6"/>
    <w:rsid w:val="0022261A"/>
    <w:rsid w:val="002314D9"/>
    <w:rsid w:val="002759D6"/>
    <w:rsid w:val="00281502"/>
    <w:rsid w:val="002A1D66"/>
    <w:rsid w:val="002A1E35"/>
    <w:rsid w:val="002A57C1"/>
    <w:rsid w:val="002C6585"/>
    <w:rsid w:val="002D488C"/>
    <w:rsid w:val="002E737F"/>
    <w:rsid w:val="002F4ED6"/>
    <w:rsid w:val="002F5821"/>
    <w:rsid w:val="002F78EB"/>
    <w:rsid w:val="00317E66"/>
    <w:rsid w:val="00320C65"/>
    <w:rsid w:val="00322043"/>
    <w:rsid w:val="00331F4D"/>
    <w:rsid w:val="00333AA0"/>
    <w:rsid w:val="00334F89"/>
    <w:rsid w:val="003370DC"/>
    <w:rsid w:val="00340927"/>
    <w:rsid w:val="00353E09"/>
    <w:rsid w:val="00361693"/>
    <w:rsid w:val="00362BB7"/>
    <w:rsid w:val="003635F8"/>
    <w:rsid w:val="003747E7"/>
    <w:rsid w:val="00375439"/>
    <w:rsid w:val="00393212"/>
    <w:rsid w:val="00393F14"/>
    <w:rsid w:val="00395A55"/>
    <w:rsid w:val="00396EF4"/>
    <w:rsid w:val="00397A03"/>
    <w:rsid w:val="003A5D9B"/>
    <w:rsid w:val="003B260F"/>
    <w:rsid w:val="003D6711"/>
    <w:rsid w:val="003D7FAC"/>
    <w:rsid w:val="003E0427"/>
    <w:rsid w:val="003F3F52"/>
    <w:rsid w:val="003F6ED2"/>
    <w:rsid w:val="00402FD8"/>
    <w:rsid w:val="00410344"/>
    <w:rsid w:val="00417493"/>
    <w:rsid w:val="00420451"/>
    <w:rsid w:val="0043338F"/>
    <w:rsid w:val="00437487"/>
    <w:rsid w:val="0045128F"/>
    <w:rsid w:val="00461223"/>
    <w:rsid w:val="00461A88"/>
    <w:rsid w:val="00476F56"/>
    <w:rsid w:val="00485746"/>
    <w:rsid w:val="00487FE6"/>
    <w:rsid w:val="004C2508"/>
    <w:rsid w:val="004C297A"/>
    <w:rsid w:val="004D2436"/>
    <w:rsid w:val="004D3302"/>
    <w:rsid w:val="004D685F"/>
    <w:rsid w:val="004F1F51"/>
    <w:rsid w:val="004F52B8"/>
    <w:rsid w:val="004F537E"/>
    <w:rsid w:val="004F60B1"/>
    <w:rsid w:val="00500487"/>
    <w:rsid w:val="00505A29"/>
    <w:rsid w:val="00521C80"/>
    <w:rsid w:val="005229BA"/>
    <w:rsid w:val="00523C4A"/>
    <w:rsid w:val="00524EB2"/>
    <w:rsid w:val="005314E6"/>
    <w:rsid w:val="00543613"/>
    <w:rsid w:val="0054433E"/>
    <w:rsid w:val="005621C4"/>
    <w:rsid w:val="00566AC8"/>
    <w:rsid w:val="00581788"/>
    <w:rsid w:val="005A0135"/>
    <w:rsid w:val="005A6FFE"/>
    <w:rsid w:val="005B23A8"/>
    <w:rsid w:val="005B30FE"/>
    <w:rsid w:val="005E1878"/>
    <w:rsid w:val="00601510"/>
    <w:rsid w:val="0060628C"/>
    <w:rsid w:val="00606E06"/>
    <w:rsid w:val="0061052F"/>
    <w:rsid w:val="00626A9A"/>
    <w:rsid w:val="00630D9B"/>
    <w:rsid w:val="006358B6"/>
    <w:rsid w:val="00641A18"/>
    <w:rsid w:val="00642E9E"/>
    <w:rsid w:val="00647691"/>
    <w:rsid w:val="00652009"/>
    <w:rsid w:val="00656449"/>
    <w:rsid w:val="00662DE7"/>
    <w:rsid w:val="0066378A"/>
    <w:rsid w:val="00664C8C"/>
    <w:rsid w:val="00670ADF"/>
    <w:rsid w:val="00683BE3"/>
    <w:rsid w:val="0069437D"/>
    <w:rsid w:val="0069572C"/>
    <w:rsid w:val="006B51DD"/>
    <w:rsid w:val="006B731D"/>
    <w:rsid w:val="006B7C9E"/>
    <w:rsid w:val="006B7D32"/>
    <w:rsid w:val="006C5A3A"/>
    <w:rsid w:val="006C5B94"/>
    <w:rsid w:val="006C75DE"/>
    <w:rsid w:val="006C7FA2"/>
    <w:rsid w:val="006D191F"/>
    <w:rsid w:val="006D62D4"/>
    <w:rsid w:val="006E2BCB"/>
    <w:rsid w:val="006E3C74"/>
    <w:rsid w:val="006F0C27"/>
    <w:rsid w:val="006F14B0"/>
    <w:rsid w:val="006F407A"/>
    <w:rsid w:val="007015A9"/>
    <w:rsid w:val="00712E67"/>
    <w:rsid w:val="00722CBC"/>
    <w:rsid w:val="007336F4"/>
    <w:rsid w:val="00754B36"/>
    <w:rsid w:val="00754B84"/>
    <w:rsid w:val="0076325A"/>
    <w:rsid w:val="00771670"/>
    <w:rsid w:val="0077765B"/>
    <w:rsid w:val="00786672"/>
    <w:rsid w:val="0078770E"/>
    <w:rsid w:val="007933E5"/>
    <w:rsid w:val="00795D44"/>
    <w:rsid w:val="007A0BC0"/>
    <w:rsid w:val="007B2BA8"/>
    <w:rsid w:val="007B5254"/>
    <w:rsid w:val="007C0384"/>
    <w:rsid w:val="007C60C6"/>
    <w:rsid w:val="007D75DC"/>
    <w:rsid w:val="007E6808"/>
    <w:rsid w:val="007E6EAC"/>
    <w:rsid w:val="007F3D26"/>
    <w:rsid w:val="007F5111"/>
    <w:rsid w:val="007F718B"/>
    <w:rsid w:val="007F729C"/>
    <w:rsid w:val="0080121E"/>
    <w:rsid w:val="00821AC0"/>
    <w:rsid w:val="008502C0"/>
    <w:rsid w:val="00850A9E"/>
    <w:rsid w:val="0085104E"/>
    <w:rsid w:val="00860AD8"/>
    <w:rsid w:val="0086205B"/>
    <w:rsid w:val="008645CF"/>
    <w:rsid w:val="00867893"/>
    <w:rsid w:val="00881C76"/>
    <w:rsid w:val="0088285F"/>
    <w:rsid w:val="00886E51"/>
    <w:rsid w:val="00887B5C"/>
    <w:rsid w:val="00891D1C"/>
    <w:rsid w:val="00892666"/>
    <w:rsid w:val="00892CE3"/>
    <w:rsid w:val="00894719"/>
    <w:rsid w:val="008A22E4"/>
    <w:rsid w:val="008A29FD"/>
    <w:rsid w:val="008A530B"/>
    <w:rsid w:val="008A7335"/>
    <w:rsid w:val="008B2372"/>
    <w:rsid w:val="008C2AA6"/>
    <w:rsid w:val="008D5EFF"/>
    <w:rsid w:val="008D772F"/>
    <w:rsid w:val="008E4807"/>
    <w:rsid w:val="008E5D1A"/>
    <w:rsid w:val="008F3FD4"/>
    <w:rsid w:val="008F4B10"/>
    <w:rsid w:val="0092003E"/>
    <w:rsid w:val="009266A6"/>
    <w:rsid w:val="00940BFC"/>
    <w:rsid w:val="00944D76"/>
    <w:rsid w:val="009557DF"/>
    <w:rsid w:val="00963238"/>
    <w:rsid w:val="00963CB3"/>
    <w:rsid w:val="0097008B"/>
    <w:rsid w:val="00976CC4"/>
    <w:rsid w:val="00980275"/>
    <w:rsid w:val="00986EE6"/>
    <w:rsid w:val="00987C94"/>
    <w:rsid w:val="009A30F7"/>
    <w:rsid w:val="009A6142"/>
    <w:rsid w:val="009B4A6A"/>
    <w:rsid w:val="009B5EA9"/>
    <w:rsid w:val="009D0754"/>
    <w:rsid w:val="009D3013"/>
    <w:rsid w:val="009E073F"/>
    <w:rsid w:val="009E3CF2"/>
    <w:rsid w:val="009F11E1"/>
    <w:rsid w:val="009F5A99"/>
    <w:rsid w:val="009F60EF"/>
    <w:rsid w:val="009F7DBA"/>
    <w:rsid w:val="00A220E7"/>
    <w:rsid w:val="00A425C7"/>
    <w:rsid w:val="00A66989"/>
    <w:rsid w:val="00A70D05"/>
    <w:rsid w:val="00A728E0"/>
    <w:rsid w:val="00A8158E"/>
    <w:rsid w:val="00A8616D"/>
    <w:rsid w:val="00AA13A3"/>
    <w:rsid w:val="00AA1F0F"/>
    <w:rsid w:val="00AA2FFB"/>
    <w:rsid w:val="00AB7BE2"/>
    <w:rsid w:val="00AC051D"/>
    <w:rsid w:val="00AC40BE"/>
    <w:rsid w:val="00AC49A4"/>
    <w:rsid w:val="00AC7504"/>
    <w:rsid w:val="00AE1959"/>
    <w:rsid w:val="00AE2C75"/>
    <w:rsid w:val="00B037F2"/>
    <w:rsid w:val="00B127A3"/>
    <w:rsid w:val="00B27DAF"/>
    <w:rsid w:val="00B53426"/>
    <w:rsid w:val="00B5500C"/>
    <w:rsid w:val="00B918EE"/>
    <w:rsid w:val="00B944ED"/>
    <w:rsid w:val="00BA14A8"/>
    <w:rsid w:val="00BA6816"/>
    <w:rsid w:val="00BC22C6"/>
    <w:rsid w:val="00BC3734"/>
    <w:rsid w:val="00BD007E"/>
    <w:rsid w:val="00BD1EAF"/>
    <w:rsid w:val="00C02663"/>
    <w:rsid w:val="00C07490"/>
    <w:rsid w:val="00C101CB"/>
    <w:rsid w:val="00C104D6"/>
    <w:rsid w:val="00C127F2"/>
    <w:rsid w:val="00C17945"/>
    <w:rsid w:val="00C234AE"/>
    <w:rsid w:val="00C24FC0"/>
    <w:rsid w:val="00C34D03"/>
    <w:rsid w:val="00C40D31"/>
    <w:rsid w:val="00C4527B"/>
    <w:rsid w:val="00C60654"/>
    <w:rsid w:val="00C65CD9"/>
    <w:rsid w:val="00C7642A"/>
    <w:rsid w:val="00C907EF"/>
    <w:rsid w:val="00C941BD"/>
    <w:rsid w:val="00C95BA8"/>
    <w:rsid w:val="00C96446"/>
    <w:rsid w:val="00CA0E49"/>
    <w:rsid w:val="00CA68CD"/>
    <w:rsid w:val="00CB081A"/>
    <w:rsid w:val="00CB6FFD"/>
    <w:rsid w:val="00CC375C"/>
    <w:rsid w:val="00CE0B1A"/>
    <w:rsid w:val="00CE0BBC"/>
    <w:rsid w:val="00CF45EE"/>
    <w:rsid w:val="00D26941"/>
    <w:rsid w:val="00D418CD"/>
    <w:rsid w:val="00D47957"/>
    <w:rsid w:val="00D47BA9"/>
    <w:rsid w:val="00D609D6"/>
    <w:rsid w:val="00D73DD7"/>
    <w:rsid w:val="00D82FFB"/>
    <w:rsid w:val="00D83379"/>
    <w:rsid w:val="00D85399"/>
    <w:rsid w:val="00D906B4"/>
    <w:rsid w:val="00DA4602"/>
    <w:rsid w:val="00DB2B86"/>
    <w:rsid w:val="00DB2C4A"/>
    <w:rsid w:val="00DB627A"/>
    <w:rsid w:val="00DE48D9"/>
    <w:rsid w:val="00E20AE3"/>
    <w:rsid w:val="00E21408"/>
    <w:rsid w:val="00E31743"/>
    <w:rsid w:val="00E408D8"/>
    <w:rsid w:val="00E44DB8"/>
    <w:rsid w:val="00E50F90"/>
    <w:rsid w:val="00E54D8E"/>
    <w:rsid w:val="00E60517"/>
    <w:rsid w:val="00E624C5"/>
    <w:rsid w:val="00E62B1D"/>
    <w:rsid w:val="00E6639D"/>
    <w:rsid w:val="00E75A31"/>
    <w:rsid w:val="00EB05F8"/>
    <w:rsid w:val="00EB3FCA"/>
    <w:rsid w:val="00EB428C"/>
    <w:rsid w:val="00EE405F"/>
    <w:rsid w:val="00EE5706"/>
    <w:rsid w:val="00F01943"/>
    <w:rsid w:val="00F034E1"/>
    <w:rsid w:val="00F12712"/>
    <w:rsid w:val="00F17B14"/>
    <w:rsid w:val="00F23726"/>
    <w:rsid w:val="00F31875"/>
    <w:rsid w:val="00F44BD7"/>
    <w:rsid w:val="00F451EE"/>
    <w:rsid w:val="00F5039C"/>
    <w:rsid w:val="00F725D4"/>
    <w:rsid w:val="00F83E13"/>
    <w:rsid w:val="00FA13D1"/>
    <w:rsid w:val="00FA7735"/>
    <w:rsid w:val="00FB4597"/>
    <w:rsid w:val="00FD4EF3"/>
    <w:rsid w:val="00FD6F6C"/>
    <w:rsid w:val="00FF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991EC"/>
  <w15:chartTrackingRefBased/>
  <w15:docId w15:val="{5D30744E-554B-4924-AAD7-8B088E95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302"/>
    <w:pPr>
      <w:spacing w:after="0" w:line="250" w:lineRule="atLeast"/>
    </w:pPr>
    <w:rPr>
      <w:rFonts w:ascii="Arial" w:hAnsi="Arial"/>
      <w:sz w:val="20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CE0BBC"/>
    <w:pPr>
      <w:outlineLvl w:val="0"/>
    </w:pPr>
    <w:rPr>
      <w:sz w:val="60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CE0BBC"/>
    <w:pPr>
      <w:outlineLvl w:val="1"/>
    </w:pPr>
    <w:rPr>
      <w:b/>
      <w:sz w:val="30"/>
    </w:rPr>
  </w:style>
  <w:style w:type="paragraph" w:styleId="Overskrift3">
    <w:name w:val="heading 3"/>
    <w:basedOn w:val="Normal"/>
    <w:next w:val="Normal"/>
    <w:link w:val="Overskrift3Tegn"/>
    <w:uiPriority w:val="9"/>
    <w:qFormat/>
    <w:rsid w:val="00CE0BBC"/>
    <w:pPr>
      <w:keepNext/>
      <w:keepLines/>
      <w:outlineLvl w:val="2"/>
    </w:pPr>
    <w:rPr>
      <w:rFonts w:eastAsiaTheme="majorEastAsia" w:cstheme="majorBidi"/>
      <w:b/>
      <w:szCs w:val="24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CE0BB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Overskrift5">
    <w:name w:val="heading 5"/>
    <w:basedOn w:val="Normal"/>
    <w:next w:val="Normal"/>
    <w:link w:val="Overskrift5Tegn"/>
    <w:uiPriority w:val="9"/>
    <w:qFormat/>
    <w:rsid w:val="00CE0BBC"/>
    <w:pPr>
      <w:keepNext/>
      <w:keepLines/>
      <w:spacing w:before="40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"/>
    <w:unhideWhenUsed/>
    <w:qFormat/>
    <w:rsid w:val="00CE0BBC"/>
    <w:pPr>
      <w:keepNext/>
      <w:keepLines/>
      <w:spacing w:before="40"/>
      <w:outlineLvl w:val="5"/>
    </w:pPr>
    <w:rPr>
      <w:rFonts w:eastAsiaTheme="majorEastAsia" w:cstheme="majorBidi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CE0BBC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886E51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886E51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rsid w:val="00320C65"/>
    <w:pPr>
      <w:spacing w:line="200" w:lineRule="atLeast"/>
    </w:pPr>
    <w:rPr>
      <w:rFonts w:asciiTheme="majorHAnsi" w:eastAsiaTheme="majorEastAsia" w:hAnsiTheme="majorHAnsi" w:cstheme="majorBidi"/>
      <w:sz w:val="16"/>
      <w:szCs w:val="20"/>
    </w:rPr>
  </w:style>
  <w:style w:type="paragraph" w:styleId="Billedtekst">
    <w:name w:val="caption"/>
    <w:basedOn w:val="Normal"/>
    <w:next w:val="Normal"/>
    <w:uiPriority w:val="35"/>
    <w:qFormat/>
    <w:rsid w:val="00320C65"/>
    <w:pPr>
      <w:spacing w:after="200" w:line="240" w:lineRule="auto"/>
    </w:pPr>
    <w:rPr>
      <w:b/>
      <w:iCs/>
      <w:sz w:val="18"/>
      <w:szCs w:val="18"/>
    </w:rPr>
  </w:style>
  <w:style w:type="paragraph" w:styleId="Sidehoved">
    <w:name w:val="header"/>
    <w:basedOn w:val="Afsenderadresse"/>
    <w:link w:val="SidehovedTegn"/>
    <w:uiPriority w:val="99"/>
    <w:rsid w:val="00320C65"/>
    <w:pPr>
      <w:jc w:val="right"/>
    </w:pPr>
    <w:rPr>
      <w:sz w:val="18"/>
    </w:rPr>
  </w:style>
  <w:style w:type="character" w:customStyle="1" w:styleId="SidehovedTegn">
    <w:name w:val="Sidehoved Tegn"/>
    <w:basedOn w:val="Standardskrifttypeiafsnit"/>
    <w:link w:val="Sidehoved"/>
    <w:uiPriority w:val="99"/>
    <w:rsid w:val="00320C65"/>
    <w:rPr>
      <w:rFonts w:asciiTheme="majorHAnsi" w:eastAsiaTheme="majorEastAsia" w:hAnsiTheme="majorHAnsi" w:cstheme="majorBidi"/>
      <w:sz w:val="18"/>
      <w:szCs w:val="20"/>
    </w:rPr>
  </w:style>
  <w:style w:type="paragraph" w:styleId="Brevhoved">
    <w:name w:val="Message Header"/>
    <w:basedOn w:val="Sidehoved"/>
    <w:link w:val="BrevhovedTegn"/>
    <w:uiPriority w:val="99"/>
    <w:semiHidden/>
    <w:rsid w:val="00320C65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320C65"/>
    <w:rPr>
      <w:rFonts w:asciiTheme="majorHAnsi" w:eastAsiaTheme="majorEastAsia" w:hAnsiTheme="majorHAnsi" w:cstheme="majorBidi"/>
      <w:sz w:val="18"/>
      <w:szCs w:val="20"/>
    </w:rPr>
  </w:style>
  <w:style w:type="paragraph" w:styleId="Brdtekst">
    <w:name w:val="Body Text"/>
    <w:basedOn w:val="Normal"/>
    <w:link w:val="BrdtekstTegn"/>
    <w:uiPriority w:val="99"/>
    <w:rsid w:val="00320C65"/>
  </w:style>
  <w:style w:type="character" w:customStyle="1" w:styleId="BrdtekstTegn">
    <w:name w:val="Brødtekst Tegn"/>
    <w:basedOn w:val="Standardskrifttypeiafsnit"/>
    <w:link w:val="Brdtekst"/>
    <w:uiPriority w:val="99"/>
    <w:rsid w:val="00320C65"/>
    <w:rPr>
      <w:sz w:val="20"/>
    </w:rPr>
  </w:style>
  <w:style w:type="paragraph" w:styleId="Undertitel">
    <w:name w:val="Subtitle"/>
    <w:basedOn w:val="Normal"/>
    <w:link w:val="UndertitelTegn"/>
    <w:uiPriority w:val="11"/>
    <w:qFormat/>
    <w:rsid w:val="00320C65"/>
    <w:pPr>
      <w:numPr>
        <w:ilvl w:val="1"/>
      </w:numPr>
      <w:tabs>
        <w:tab w:val="left" w:pos="4253"/>
      </w:tabs>
      <w:spacing w:line="320" w:lineRule="exact"/>
    </w:pPr>
    <w:rPr>
      <w:rFonts w:eastAsiaTheme="minorEastAsia"/>
      <w:color w:val="FFFFFF" w:themeColor="background1"/>
      <w:spacing w:val="15"/>
      <w:sz w:val="2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20C65"/>
    <w:rPr>
      <w:rFonts w:eastAsiaTheme="minorEastAsia"/>
      <w:color w:val="FFFFFF" w:themeColor="background1"/>
      <w:spacing w:val="15"/>
      <w:sz w:val="26"/>
    </w:rPr>
  </w:style>
  <w:style w:type="paragraph" w:styleId="Dato">
    <w:name w:val="Date"/>
    <w:basedOn w:val="Undertitel"/>
    <w:next w:val="Normal"/>
    <w:link w:val="DatoTegn"/>
    <w:uiPriority w:val="99"/>
    <w:rsid w:val="00320C65"/>
    <w:rPr>
      <w:b/>
      <w:noProof/>
      <w:sz w:val="20"/>
    </w:rPr>
  </w:style>
  <w:style w:type="character" w:customStyle="1" w:styleId="DatoTegn">
    <w:name w:val="Dato Tegn"/>
    <w:basedOn w:val="Standardskrifttypeiafsnit"/>
    <w:link w:val="Dato"/>
    <w:uiPriority w:val="99"/>
    <w:rsid w:val="00320C65"/>
    <w:rPr>
      <w:rFonts w:eastAsiaTheme="minorEastAsia"/>
      <w:b/>
      <w:noProof/>
      <w:color w:val="FFFFFF" w:themeColor="background1"/>
      <w:spacing w:val="15"/>
      <w:sz w:val="20"/>
    </w:rPr>
  </w:style>
  <w:style w:type="character" w:styleId="Fodnotehenvisning">
    <w:name w:val="footnote reference"/>
    <w:basedOn w:val="Standardskrifttypeiafsnit"/>
    <w:uiPriority w:val="99"/>
    <w:rsid w:val="00320C65"/>
    <w:rPr>
      <w:rFonts w:asciiTheme="minorHAnsi" w:hAnsiTheme="minorHAnsi"/>
      <w:sz w:val="18"/>
      <w:vertAlign w:val="superscript"/>
    </w:rPr>
  </w:style>
  <w:style w:type="paragraph" w:styleId="Fodnotetekst">
    <w:name w:val="footnote text"/>
    <w:basedOn w:val="Normal"/>
    <w:link w:val="FodnotetekstTegn"/>
    <w:uiPriority w:val="99"/>
    <w:rsid w:val="00320C65"/>
    <w:pPr>
      <w:spacing w:line="240" w:lineRule="auto"/>
    </w:pPr>
    <w:rPr>
      <w:sz w:val="18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320C65"/>
    <w:rPr>
      <w:sz w:val="18"/>
      <w:szCs w:val="20"/>
    </w:rPr>
  </w:style>
  <w:style w:type="table" w:customStyle="1" w:styleId="Gittertabel4-farve61">
    <w:name w:val="Gittertabel 4 - farve 61"/>
    <w:basedOn w:val="Tabel-Normal"/>
    <w:uiPriority w:val="49"/>
    <w:rsid w:val="00320C65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2EFD9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Hyperlink">
    <w:name w:val="Hyperlink"/>
    <w:basedOn w:val="Standardskrifttypeiafsnit"/>
    <w:uiPriority w:val="99"/>
    <w:rsid w:val="00320C65"/>
    <w:rPr>
      <w:color w:val="000000" w:themeColor="text1"/>
      <w:u w:val="single"/>
    </w:rPr>
  </w:style>
  <w:style w:type="paragraph" w:styleId="Indholdsfortegnelse1">
    <w:name w:val="toc 1"/>
    <w:basedOn w:val="Normal"/>
    <w:next w:val="Normal"/>
    <w:autoRedefine/>
    <w:uiPriority w:val="39"/>
    <w:rsid w:val="00320C65"/>
    <w:pPr>
      <w:tabs>
        <w:tab w:val="right" w:leader="dot" w:pos="8494"/>
      </w:tabs>
      <w:spacing w:before="200" w:after="100"/>
    </w:pPr>
    <w:rPr>
      <w:color w:val="44546A" w:themeColor="text2"/>
    </w:rPr>
  </w:style>
  <w:style w:type="paragraph" w:styleId="Indholdsfortegnelse2">
    <w:name w:val="toc 2"/>
    <w:basedOn w:val="Normal"/>
    <w:next w:val="Normal"/>
    <w:autoRedefine/>
    <w:uiPriority w:val="39"/>
    <w:rsid w:val="00320C65"/>
    <w:pPr>
      <w:spacing w:after="100"/>
    </w:pPr>
  </w:style>
  <w:style w:type="paragraph" w:styleId="Indholdsfortegnelse3">
    <w:name w:val="toc 3"/>
    <w:basedOn w:val="Normal"/>
    <w:next w:val="Normal"/>
    <w:autoRedefine/>
    <w:uiPriority w:val="39"/>
    <w:rsid w:val="00320C65"/>
    <w:pPr>
      <w:tabs>
        <w:tab w:val="right" w:leader="dot" w:pos="8494"/>
      </w:tabs>
      <w:spacing w:after="100"/>
    </w:pPr>
  </w:style>
  <w:style w:type="paragraph" w:styleId="Indholdsfortegnelse4">
    <w:name w:val="toc 4"/>
    <w:basedOn w:val="Normal"/>
    <w:next w:val="Normal"/>
    <w:autoRedefine/>
    <w:uiPriority w:val="39"/>
    <w:rsid w:val="00320C65"/>
    <w:pPr>
      <w:spacing w:after="100"/>
      <w:ind w:left="600"/>
    </w:pPr>
  </w:style>
  <w:style w:type="paragraph" w:styleId="Indholdsfortegnelse5">
    <w:name w:val="toc 5"/>
    <w:basedOn w:val="Normal"/>
    <w:next w:val="Normal"/>
    <w:autoRedefine/>
    <w:uiPriority w:val="39"/>
    <w:rsid w:val="00320C65"/>
    <w:pPr>
      <w:spacing w:after="100"/>
      <w:ind w:left="800"/>
    </w:pPr>
  </w:style>
  <w:style w:type="paragraph" w:styleId="Indholdsfortegnelse6">
    <w:name w:val="toc 6"/>
    <w:basedOn w:val="Normal"/>
    <w:next w:val="Normal"/>
    <w:autoRedefine/>
    <w:uiPriority w:val="39"/>
    <w:rsid w:val="00320C65"/>
    <w:pPr>
      <w:spacing w:after="100"/>
      <w:ind w:left="1000"/>
    </w:pPr>
  </w:style>
  <w:style w:type="paragraph" w:styleId="Indholdsfortegnelse7">
    <w:name w:val="toc 7"/>
    <w:basedOn w:val="Normal"/>
    <w:next w:val="Normal"/>
    <w:autoRedefine/>
    <w:uiPriority w:val="39"/>
    <w:rsid w:val="00320C65"/>
    <w:pPr>
      <w:spacing w:after="100"/>
      <w:ind w:left="1200"/>
    </w:pPr>
  </w:style>
  <w:style w:type="paragraph" w:styleId="Indholdsfortegnelse8">
    <w:name w:val="toc 8"/>
    <w:basedOn w:val="Normal"/>
    <w:next w:val="Normal"/>
    <w:autoRedefine/>
    <w:uiPriority w:val="39"/>
    <w:rsid w:val="00320C65"/>
    <w:pPr>
      <w:spacing w:after="100"/>
      <w:ind w:left="1400"/>
    </w:pPr>
  </w:style>
  <w:style w:type="paragraph" w:styleId="Indholdsfortegnelse9">
    <w:name w:val="toc 9"/>
    <w:basedOn w:val="Normal"/>
    <w:next w:val="Normal"/>
    <w:autoRedefine/>
    <w:uiPriority w:val="39"/>
    <w:rsid w:val="00320C65"/>
    <w:pPr>
      <w:spacing w:after="100"/>
      <w:ind w:left="1600"/>
    </w:pPr>
  </w:style>
  <w:style w:type="paragraph" w:styleId="NormalWeb">
    <w:name w:val="Normal (Web)"/>
    <w:basedOn w:val="Normal"/>
    <w:uiPriority w:val="99"/>
    <w:semiHidden/>
    <w:unhideWhenUsed/>
    <w:rsid w:val="00320C6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a-DK"/>
    </w:rPr>
  </w:style>
  <w:style w:type="paragraph" w:customStyle="1" w:styleId="kildeoganm">
    <w:name w:val="kilde og anm."/>
    <w:basedOn w:val="NormalWeb"/>
    <w:qFormat/>
    <w:rsid w:val="00CE0BBC"/>
    <w:pPr>
      <w:spacing w:before="0" w:beforeAutospacing="0" w:after="0" w:afterAutospacing="0"/>
    </w:pPr>
    <w:rPr>
      <w:rFonts w:ascii="Arial" w:hAnsi="Arial" w:cstheme="minorBidi"/>
      <w:color w:val="000000" w:themeColor="text1"/>
      <w:kern w:val="24"/>
      <w:sz w:val="16"/>
      <w:szCs w:val="16"/>
    </w:rPr>
  </w:style>
  <w:style w:type="paragraph" w:customStyle="1" w:styleId="Kildeoganm0">
    <w:name w:val="Kilde og anm."/>
    <w:basedOn w:val="NormalWeb"/>
    <w:qFormat/>
    <w:rsid w:val="00320C65"/>
    <w:pPr>
      <w:spacing w:before="0" w:beforeAutospacing="0" w:after="0" w:afterAutospacing="0"/>
    </w:pPr>
    <w:rPr>
      <w:rFonts w:asciiTheme="minorHAnsi" w:hAnsiTheme="minorHAnsi" w:cstheme="minorBidi"/>
      <w:color w:val="000000" w:themeColor="text1"/>
      <w:kern w:val="24"/>
      <w:sz w:val="16"/>
      <w:szCs w:val="16"/>
    </w:rPr>
  </w:style>
  <w:style w:type="paragraph" w:customStyle="1" w:styleId="Kolofon">
    <w:name w:val="Kolofon"/>
    <w:basedOn w:val="Normal"/>
    <w:qFormat/>
    <w:rsid w:val="00320C65"/>
    <w:rPr>
      <w:bCs/>
      <w:color w:val="000000" w:themeColor="text1"/>
      <w:szCs w:val="20"/>
    </w:rPr>
  </w:style>
  <w:style w:type="table" w:customStyle="1" w:styleId="Listetabel3-farve61">
    <w:name w:val="Listetabel 3 - farve 61"/>
    <w:basedOn w:val="Tabel-Normal"/>
    <w:uiPriority w:val="48"/>
    <w:rsid w:val="00320C65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customStyle="1" w:styleId="Listetabel4-farve61">
    <w:name w:val="Listetabel 4 - farve 61"/>
    <w:basedOn w:val="Tabel-Normal"/>
    <w:uiPriority w:val="49"/>
    <w:rsid w:val="00320C65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113" w:type="dxa"/>
        <w:bottom w:w="113" w:type="dxa"/>
      </w:tblCellMar>
    </w:tbl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  <w:vAlign w:val="center"/>
      </w:tcPr>
    </w:tblStylePr>
    <w:tblStylePr w:type="lastRow">
      <w:rPr>
        <w:b/>
        <w:bCs/>
      </w:rPr>
      <w:tblPr/>
      <w:tcPr>
        <w:tcBorders>
          <w:top w:val="nil"/>
          <w:bottom w:val="nil"/>
          <w:insideH w:val="nil"/>
          <w:insideV w:val="nil"/>
        </w:tcBorders>
      </w:tcPr>
    </w:tblStylePr>
    <w:tblStylePr w:type="firstCol">
      <w:pPr>
        <w:jc w:val="left"/>
      </w:pPr>
      <w:rPr>
        <w:b/>
        <w:bCs/>
      </w:rPr>
      <w:tblPr/>
      <w:tcPr>
        <w:vAlign w:val="center"/>
      </w:tc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rPr>
        <w:rFonts w:asciiTheme="minorHAnsi" w:hAnsiTheme="minorHAnsi"/>
        <w:sz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tcBorders>
          <w:insideH w:val="single" w:sz="4" w:space="0" w:color="70AD47" w:themeColor="accent6"/>
          <w:insideV w:val="single" w:sz="4" w:space="0" w:color="70AD47" w:themeColor="accent6"/>
        </w:tcBorders>
        <w:shd w:val="clear" w:color="auto" w:fill="E2EFD9" w:themeFill="accent6" w:themeFillTint="33"/>
      </w:tcPr>
    </w:tblStylePr>
    <w:tblStylePr w:type="band2Horz">
      <w:pPr>
        <w:jc w:val="right"/>
      </w:pPr>
      <w:rPr>
        <w:rFonts w:asciiTheme="minorHAnsi" w:hAnsiTheme="minorHAnsi"/>
        <w:sz w:val="20"/>
      </w:rPr>
      <w:tblPr/>
      <w:tcPr>
        <w:tcBorders>
          <w:top w:val="nil"/>
          <w:left w:val="nil"/>
          <w:bottom w:val="nil"/>
          <w:right w:val="nil"/>
          <w:insideH w:val="single" w:sz="4" w:space="0" w:color="70AD47" w:themeColor="accent6"/>
          <w:insideV w:val="single" w:sz="4" w:space="0" w:color="70AD47" w:themeColor="accent6"/>
        </w:tcBorders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20C6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20C65"/>
    <w:rPr>
      <w:rFonts w:ascii="Tahoma" w:hAnsi="Tahoma" w:cs="Tahoma"/>
      <w:sz w:val="16"/>
      <w:szCs w:val="16"/>
    </w:rPr>
  </w:style>
  <w:style w:type="paragraph" w:styleId="Modtageradresse">
    <w:name w:val="envelope address"/>
    <w:aliases w:val="Modtager"/>
    <w:basedOn w:val="Normal"/>
    <w:uiPriority w:val="99"/>
    <w:rsid w:val="00320C65"/>
    <w:rPr>
      <w:b/>
    </w:rPr>
  </w:style>
  <w:style w:type="paragraph" w:styleId="Opstilling-punkttegn">
    <w:name w:val="List Bullet"/>
    <w:basedOn w:val="Normal"/>
    <w:next w:val="Normal"/>
    <w:uiPriority w:val="99"/>
    <w:rsid w:val="00320C65"/>
    <w:pPr>
      <w:numPr>
        <w:numId w:val="2"/>
      </w:numPr>
      <w:contextualSpacing/>
    </w:pPr>
  </w:style>
  <w:style w:type="paragraph" w:styleId="Opstilling-punkttegn2">
    <w:name w:val="List Bullet 2"/>
    <w:basedOn w:val="Normal"/>
    <w:uiPriority w:val="99"/>
    <w:rsid w:val="00320C65"/>
    <w:pPr>
      <w:ind w:left="568" w:hanging="284"/>
      <w:contextualSpacing/>
    </w:pPr>
  </w:style>
  <w:style w:type="paragraph" w:styleId="Opstilling-punkttegn3">
    <w:name w:val="List Bullet 3"/>
    <w:basedOn w:val="Normal"/>
    <w:uiPriority w:val="99"/>
    <w:rsid w:val="00320C65"/>
    <w:pPr>
      <w:numPr>
        <w:numId w:val="6"/>
      </w:numPr>
      <w:contextualSpacing/>
    </w:pPr>
  </w:style>
  <w:style w:type="paragraph" w:styleId="Opstilling-punkttegn4">
    <w:name w:val="List Bullet 4"/>
    <w:basedOn w:val="Normal"/>
    <w:uiPriority w:val="99"/>
    <w:rsid w:val="00320C65"/>
    <w:pPr>
      <w:numPr>
        <w:numId w:val="8"/>
      </w:numPr>
      <w:contextualSpacing/>
    </w:pPr>
  </w:style>
  <w:style w:type="paragraph" w:styleId="Opstilling-punkttegn5">
    <w:name w:val="List Bullet 5"/>
    <w:basedOn w:val="Normal"/>
    <w:uiPriority w:val="99"/>
    <w:rsid w:val="00320C65"/>
    <w:pPr>
      <w:numPr>
        <w:numId w:val="10"/>
      </w:numPr>
      <w:contextualSpacing/>
    </w:pPr>
  </w:style>
  <w:style w:type="paragraph" w:styleId="Opstilling-talellerbogst">
    <w:name w:val="List Number"/>
    <w:basedOn w:val="Normal"/>
    <w:uiPriority w:val="99"/>
    <w:rsid w:val="00320C65"/>
    <w:pPr>
      <w:numPr>
        <w:numId w:val="12"/>
      </w:numPr>
      <w:contextualSpacing/>
    </w:pPr>
  </w:style>
  <w:style w:type="paragraph" w:styleId="Opstilling-talellerbogst2">
    <w:name w:val="List Number 2"/>
    <w:basedOn w:val="Normal"/>
    <w:uiPriority w:val="99"/>
    <w:rsid w:val="00320C65"/>
    <w:pPr>
      <w:numPr>
        <w:numId w:val="14"/>
      </w:numPr>
      <w:contextualSpacing/>
    </w:pPr>
  </w:style>
  <w:style w:type="paragraph" w:styleId="Opstilling-talellerbogst3">
    <w:name w:val="List Number 3"/>
    <w:basedOn w:val="Normal"/>
    <w:uiPriority w:val="99"/>
    <w:rsid w:val="00320C65"/>
    <w:pPr>
      <w:numPr>
        <w:numId w:val="16"/>
      </w:numPr>
      <w:contextualSpacing/>
    </w:pPr>
  </w:style>
  <w:style w:type="paragraph" w:styleId="Opstilling-talellerbogst4">
    <w:name w:val="List Number 4"/>
    <w:basedOn w:val="Normal"/>
    <w:uiPriority w:val="99"/>
    <w:rsid w:val="00320C65"/>
    <w:pPr>
      <w:numPr>
        <w:numId w:val="18"/>
      </w:numPr>
      <w:contextualSpacing/>
    </w:pPr>
  </w:style>
  <w:style w:type="paragraph" w:styleId="Opstilling-talellerbogst5">
    <w:name w:val="List Number 5"/>
    <w:basedOn w:val="Normal"/>
    <w:uiPriority w:val="99"/>
    <w:rsid w:val="00320C65"/>
    <w:pPr>
      <w:numPr>
        <w:numId w:val="20"/>
      </w:numPr>
      <w:contextualSpacing/>
    </w:pPr>
  </w:style>
  <w:style w:type="character" w:customStyle="1" w:styleId="Overskrift2Tegn">
    <w:name w:val="Overskrift 2 Tegn"/>
    <w:basedOn w:val="Standardskrifttypeiafsnit"/>
    <w:link w:val="Overskrift2"/>
    <w:uiPriority w:val="9"/>
    <w:rsid w:val="00CE0BBC"/>
    <w:rPr>
      <w:rFonts w:ascii="Arial" w:hAnsi="Arial"/>
      <w:b/>
      <w:sz w:val="3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CE0BBC"/>
    <w:rPr>
      <w:b/>
      <w:sz w:val="60"/>
    </w:rPr>
  </w:style>
  <w:style w:type="paragraph" w:styleId="Overskrift">
    <w:name w:val="TOC Heading"/>
    <w:basedOn w:val="Overskrift2"/>
    <w:next w:val="Normal"/>
    <w:uiPriority w:val="39"/>
    <w:qFormat/>
    <w:rsid w:val="00320C65"/>
    <w:rPr>
      <w:sz w:val="60"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CE0BBC"/>
    <w:rPr>
      <w:rFonts w:ascii="Arial" w:eastAsiaTheme="majorEastAsia" w:hAnsi="Arial" w:cstheme="majorBidi"/>
      <w:b/>
      <w:sz w:val="20"/>
      <w:szCs w:val="24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CE0BBC"/>
    <w:rPr>
      <w:rFonts w:asciiTheme="majorHAnsi" w:eastAsiaTheme="majorEastAsia" w:hAnsiTheme="majorHAnsi" w:cstheme="majorBidi"/>
      <w:i/>
      <w:iCs/>
      <w:color w:val="000000" w:themeColor="text1"/>
      <w:sz w:val="20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CE0BBC"/>
    <w:rPr>
      <w:rFonts w:ascii="Arial" w:eastAsiaTheme="majorEastAsia" w:hAnsi="Arial" w:cstheme="majorBidi"/>
      <w:sz w:val="20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CE0BBC"/>
    <w:rPr>
      <w:rFonts w:ascii="Arial" w:eastAsiaTheme="majorEastAsia" w:hAnsi="Arial" w:cstheme="majorBidi"/>
      <w:sz w:val="20"/>
    </w:rPr>
  </w:style>
  <w:style w:type="character" w:styleId="Pladsholdertekst">
    <w:name w:val="Placeholder Text"/>
    <w:basedOn w:val="Standardskrifttypeiafsnit"/>
    <w:uiPriority w:val="99"/>
    <w:rsid w:val="00320C65"/>
    <w:rPr>
      <w:rFonts w:asciiTheme="minorHAnsi" w:hAnsiTheme="minorHAnsi"/>
      <w:color w:val="000000" w:themeColor="text1"/>
      <w:sz w:val="18"/>
    </w:rPr>
  </w:style>
  <w:style w:type="paragraph" w:styleId="Sidefod">
    <w:name w:val="footer"/>
    <w:basedOn w:val="Normal"/>
    <w:link w:val="SidefodTegn"/>
    <w:uiPriority w:val="99"/>
    <w:rsid w:val="00320C65"/>
    <w:pPr>
      <w:tabs>
        <w:tab w:val="center" w:pos="4819"/>
        <w:tab w:val="right" w:pos="9638"/>
      </w:tabs>
      <w:spacing w:line="240" w:lineRule="auto"/>
      <w:jc w:val="right"/>
    </w:pPr>
    <w:rPr>
      <w:sz w:val="18"/>
    </w:rPr>
  </w:style>
  <w:style w:type="character" w:customStyle="1" w:styleId="SidefodTegn">
    <w:name w:val="Sidefod Tegn"/>
    <w:basedOn w:val="Standardskrifttypeiafsnit"/>
    <w:link w:val="Sidefod"/>
    <w:uiPriority w:val="99"/>
    <w:rsid w:val="00320C65"/>
    <w:rPr>
      <w:sz w:val="18"/>
    </w:rPr>
  </w:style>
  <w:style w:type="character" w:styleId="Sidetal">
    <w:name w:val="page number"/>
    <w:basedOn w:val="Standardskrifttypeiafsnit"/>
    <w:uiPriority w:val="99"/>
    <w:rsid w:val="00320C65"/>
    <w:rPr>
      <w:rFonts w:asciiTheme="minorHAnsi" w:hAnsiTheme="minorHAnsi"/>
      <w:sz w:val="18"/>
    </w:rPr>
  </w:style>
  <w:style w:type="paragraph" w:styleId="Sluthilsen">
    <w:name w:val="Closing"/>
    <w:basedOn w:val="Modtageradresse"/>
    <w:link w:val="SluthilsenTegn"/>
    <w:uiPriority w:val="99"/>
    <w:rsid w:val="00320C65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rsid w:val="00320C65"/>
    <w:rPr>
      <w:b/>
      <w:sz w:val="20"/>
    </w:rPr>
  </w:style>
  <w:style w:type="table" w:styleId="Tabel-Gitter">
    <w:name w:val="Table Grid"/>
    <w:basedOn w:val="Tabel-Normal"/>
    <w:uiPriority w:val="39"/>
    <w:rsid w:val="00320C65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cPr>
      <w:shd w:val="clear" w:color="auto" w:fill="F7F5F5"/>
    </w:tcPr>
  </w:style>
  <w:style w:type="table" w:customStyle="1" w:styleId="Tabel-Gitter1">
    <w:name w:val="Tabel - Gitter1"/>
    <w:basedOn w:val="Tabel-Normal"/>
    <w:next w:val="Tabel-Gitter"/>
    <w:uiPriority w:val="59"/>
    <w:rsid w:val="00320C6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gitter-lys">
    <w:name w:val="Grid Table Light"/>
    <w:basedOn w:val="Tabel-Normal"/>
    <w:uiPriority w:val="40"/>
    <w:rsid w:val="00320C6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Normal"/>
    <w:next w:val="Undertitel"/>
    <w:link w:val="TitelTegn"/>
    <w:uiPriority w:val="10"/>
    <w:qFormat/>
    <w:rsid w:val="00320C65"/>
    <w:pPr>
      <w:tabs>
        <w:tab w:val="left" w:pos="4253"/>
      </w:tabs>
      <w:spacing w:line="660" w:lineRule="exact"/>
    </w:pPr>
    <w:rPr>
      <w:rFonts w:asciiTheme="majorHAnsi" w:eastAsiaTheme="majorEastAsia" w:hAnsiTheme="majorHAnsi" w:cstheme="majorBidi"/>
      <w:color w:val="44546A" w:themeColor="text2"/>
      <w:spacing w:val="-10"/>
      <w:kern w:val="28"/>
      <w:sz w:val="6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20C65"/>
    <w:rPr>
      <w:rFonts w:asciiTheme="majorHAnsi" w:eastAsiaTheme="majorEastAsia" w:hAnsiTheme="majorHAnsi" w:cstheme="majorBidi"/>
      <w:color w:val="44546A" w:themeColor="text2"/>
      <w:spacing w:val="-10"/>
      <w:kern w:val="28"/>
      <w:sz w:val="66"/>
      <w:szCs w:val="56"/>
    </w:rPr>
  </w:style>
  <w:style w:type="table" w:customStyle="1" w:styleId="Typografi1">
    <w:name w:val="Typografi1"/>
    <w:basedOn w:val="Tabel-Gitter"/>
    <w:uiPriority w:val="99"/>
    <w:rsid w:val="00320C65"/>
    <w:tblPr/>
    <w:tcPr>
      <w:shd w:val="clear" w:color="auto" w:fill="F7F5F5"/>
    </w:tcPr>
  </w:style>
  <w:style w:type="paragraph" w:customStyle="1" w:styleId="Venstrespalteoverskrift">
    <w:name w:val="Venstre spalte overskrift"/>
    <w:basedOn w:val="Afsenderadresse"/>
    <w:qFormat/>
    <w:rsid w:val="00320C65"/>
    <w:rPr>
      <w:b/>
    </w:rPr>
  </w:style>
  <w:style w:type="paragraph" w:customStyle="1" w:styleId="Venstrespaltetekst">
    <w:name w:val="Venstre spalte tekst"/>
    <w:basedOn w:val="Afsenderadresse"/>
    <w:qFormat/>
    <w:rsid w:val="00320C65"/>
    <w:pPr>
      <w:framePr w:wrap="around" w:vAnchor="page" w:hAnchor="page" w:x="795" w:y="5784"/>
      <w:suppressOverlap/>
    </w:pPr>
    <w:rPr>
      <w:lang w:eastAsia="da-DK"/>
    </w:rPr>
  </w:style>
  <w:style w:type="character" w:styleId="Kraftigfremhvning">
    <w:name w:val="Intense Emphasis"/>
    <w:basedOn w:val="Standardskrifttypeiafsnit"/>
    <w:uiPriority w:val="21"/>
    <w:qFormat/>
    <w:rsid w:val="00CE0BBC"/>
    <w:rPr>
      <w:i/>
      <w:iCs/>
      <w:color w:val="auto"/>
    </w:rPr>
  </w:style>
  <w:style w:type="character" w:styleId="Kraftighenvisning">
    <w:name w:val="Intense Reference"/>
    <w:basedOn w:val="Standardskrifttypeiafsnit"/>
    <w:uiPriority w:val="32"/>
    <w:qFormat/>
    <w:rsid w:val="00CE0BBC"/>
    <w:rPr>
      <w:b/>
      <w:bCs/>
      <w:smallCaps/>
      <w:color w:val="auto"/>
      <w:spacing w:val="5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CE0BBC"/>
    <w:pPr>
      <w:pBdr>
        <w:top w:val="single" w:sz="4" w:space="10" w:color="auto"/>
        <w:bottom w:val="single" w:sz="4" w:space="10" w:color="auto"/>
      </w:pBdr>
      <w:spacing w:before="360" w:after="360"/>
      <w:ind w:left="864" w:right="864"/>
      <w:jc w:val="center"/>
    </w:pPr>
    <w:rPr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CE0BBC"/>
    <w:rPr>
      <w:rFonts w:ascii="Arial" w:hAnsi="Arial"/>
      <w:i/>
      <w:iCs/>
      <w:sz w:val="20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CE0BBC"/>
    <w:rPr>
      <w:rFonts w:asciiTheme="majorHAnsi" w:eastAsiaTheme="majorEastAsia" w:hAnsiTheme="majorHAnsi" w:cstheme="majorBidi"/>
      <w:i/>
      <w:iCs/>
      <w:sz w:val="20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886E51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86E51"/>
    <w:rPr>
      <w:rFonts w:eastAsiaTheme="majorEastAsia" w:cstheme="majorBidi"/>
      <w:color w:val="272727" w:themeColor="text1" w:themeTint="D8"/>
      <w:sz w:val="20"/>
    </w:rPr>
  </w:style>
  <w:style w:type="paragraph" w:styleId="Citat">
    <w:name w:val="Quote"/>
    <w:basedOn w:val="Normal"/>
    <w:next w:val="Normal"/>
    <w:link w:val="CitatTegn"/>
    <w:uiPriority w:val="29"/>
    <w:qFormat/>
    <w:rsid w:val="00886E5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886E51"/>
    <w:rPr>
      <w:rFonts w:ascii="Arial" w:hAnsi="Arial"/>
      <w:i/>
      <w:iCs/>
      <w:color w:val="404040" w:themeColor="text1" w:themeTint="BF"/>
      <w:sz w:val="20"/>
    </w:rPr>
  </w:style>
  <w:style w:type="paragraph" w:styleId="Listeafsnit">
    <w:name w:val="List Paragraph"/>
    <w:basedOn w:val="Normal"/>
    <w:uiPriority w:val="34"/>
    <w:qFormat/>
    <w:rsid w:val="00886E51"/>
    <w:pPr>
      <w:ind w:left="720"/>
      <w:contextualSpacing/>
    </w:pPr>
  </w:style>
  <w:style w:type="character" w:styleId="Ulstomtale">
    <w:name w:val="Unresolved Mention"/>
    <w:basedOn w:val="Standardskrifttypeiafsnit"/>
    <w:uiPriority w:val="99"/>
    <w:semiHidden/>
    <w:unhideWhenUsed/>
    <w:rsid w:val="00FF432F"/>
    <w:rPr>
      <w:color w:val="605E5C"/>
      <w:shd w:val="clear" w:color="auto" w:fill="E1DFDD"/>
    </w:rPr>
  </w:style>
  <w:style w:type="paragraph" w:styleId="Korrektur">
    <w:name w:val="Revision"/>
    <w:hidden/>
    <w:uiPriority w:val="99"/>
    <w:semiHidden/>
    <w:rsid w:val="00FF432F"/>
    <w:pPr>
      <w:spacing w:after="0" w:line="240" w:lineRule="auto"/>
    </w:pPr>
    <w:rPr>
      <w:rFonts w:ascii="Arial" w:hAnsi="Arial"/>
      <w:sz w:val="20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FF432F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unhideWhenUsed/>
    <w:rsid w:val="00FF432F"/>
    <w:pPr>
      <w:spacing w:line="240" w:lineRule="auto"/>
    </w:pPr>
    <w:rPr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F432F"/>
    <w:rPr>
      <w:rFonts w:ascii="Arial" w:hAnsi="Arial"/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FF432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FF432F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1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967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6818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52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50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2376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670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58727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74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43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252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207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466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54922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35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594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784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90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192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36686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4814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04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40910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94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005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234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685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13979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87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6694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96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27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033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189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335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13862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9123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01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79218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68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182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69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3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49606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069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47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3613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089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8746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3677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9497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078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2136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7054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8011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27304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9900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94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06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5279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6868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8838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3698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38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4006890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000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0806522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766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399833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07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01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0992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205192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53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521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66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03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2068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489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43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457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06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49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56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79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1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295253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057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9920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8562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244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090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54296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6113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55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77152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6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05547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9206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865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2663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21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5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14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73849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1659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032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77279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149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592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366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96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78637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9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193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7433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9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47804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4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376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558832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0058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8081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7899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113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43816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5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1414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82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276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4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3751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7682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5655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96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1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9326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20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5382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5013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66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7629789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06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38266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55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212749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578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71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33834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3571736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691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7473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88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30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61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17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4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1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2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0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tsinformation.dk/eli/lta/2017/14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etsinformation.dk/eli/lta/2017/1420" TargetMode="Externa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DEB9F1-0435-4DFB-829D-99F3953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2977</TotalTime>
  <Pages>1</Pages>
  <Words>2000</Words>
  <Characters>12202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14174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 Vestergaard Paulsen</dc:creator>
  <cp:keywords/>
  <dc:description/>
  <cp:lastModifiedBy>Johan Vestergaard Paulsen</cp:lastModifiedBy>
  <cp:revision>136</cp:revision>
  <dcterms:created xsi:type="dcterms:W3CDTF">2025-04-14T10:13:00Z</dcterms:created>
  <dcterms:modified xsi:type="dcterms:W3CDTF">2025-10-24T07:40:00Z</dcterms:modified>
</cp:coreProperties>
</file>